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862E2" w14:textId="7CBCA74B" w:rsidR="00A10902" w:rsidRDefault="00A10902" w:rsidP="00A10902">
      <w:pPr>
        <w:pStyle w:val="a3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Приложение №</w:t>
      </w:r>
      <w:del w:id="0" w:author="Анна Шинкарёва" w:date="2025-03-25T10:55:00Z">
        <w:r w:rsidDel="00FB5847">
          <w:rPr>
            <w:b/>
            <w:sz w:val="24"/>
          </w:rPr>
          <w:delText xml:space="preserve"> </w:delText>
        </w:r>
      </w:del>
      <w:ins w:id="1" w:author="Анна Шинкарёва" w:date="2025-03-25T11:01:00Z">
        <w:r w:rsidR="00B7772F" w:rsidRPr="00B7772F">
          <w:rPr>
            <w:b/>
            <w:sz w:val="24"/>
            <w:rPrChange w:id="2" w:author="Анна Шинкарёва" w:date="2025-03-25T11:01:00Z">
              <w:rPr>
                <w:b/>
                <w:sz w:val="24"/>
                <w:lang w:val="en-US"/>
              </w:rPr>
            </w:rPrChange>
          </w:rPr>
          <w:t>2</w:t>
        </w:r>
      </w:ins>
      <w:del w:id="3" w:author="Анна Шинкарёва" w:date="2025-03-25T10:55:00Z">
        <w:r w:rsidDel="00FB5847">
          <w:rPr>
            <w:b/>
            <w:sz w:val="24"/>
          </w:rPr>
          <w:delText xml:space="preserve">4 </w:delText>
        </w:r>
      </w:del>
    </w:p>
    <w:p w14:paraId="608AF4B8" w14:textId="6C6AE78C" w:rsidR="004D473F" w:rsidRPr="00B7772F" w:rsidRDefault="00B7772F" w:rsidP="004D473F">
      <w:pPr>
        <w:pStyle w:val="a3"/>
        <w:jc w:val="right"/>
        <w:rPr>
          <w:ins w:id="4" w:author="Анна Шинкарёва" w:date="2025-03-25T10:55:00Z"/>
          <w:b/>
          <w:sz w:val="24"/>
          <w:rPrChange w:id="5" w:author="Анна Шинкарёва" w:date="2025-03-25T11:00:00Z">
            <w:rPr>
              <w:ins w:id="6" w:author="Анна Шинкарёва" w:date="2025-03-25T10:55:00Z"/>
              <w:b/>
              <w:sz w:val="24"/>
              <w:lang w:val="en-US"/>
            </w:rPr>
          </w:rPrChange>
        </w:rPr>
      </w:pPr>
      <w:ins w:id="7" w:author="Анна Шинкарёва" w:date="2025-03-25T11:01:00Z">
        <w:r w:rsidRPr="00B7772F">
          <w:rPr>
            <w:b/>
            <w:sz w:val="24"/>
            <w:rPrChange w:id="8" w:author="Анна Шинкарёва" w:date="2025-03-25T11:01:00Z">
              <w:rPr>
                <w:b/>
                <w:sz w:val="24"/>
                <w:lang w:val="en-US"/>
              </w:rPr>
            </w:rPrChange>
          </w:rPr>
          <w:t xml:space="preserve"> </w:t>
        </w:r>
      </w:ins>
      <w:r w:rsidR="00A10902">
        <w:rPr>
          <w:b/>
          <w:sz w:val="24"/>
        </w:rPr>
        <w:t>к протоколу РГ РОА № 2</w:t>
      </w:r>
      <w:del w:id="9" w:author="Анна Шинкарёва" w:date="2025-03-25T10:55:00Z">
        <w:r w:rsidR="00A10902" w:rsidDel="00FB5847">
          <w:rPr>
            <w:b/>
            <w:sz w:val="24"/>
          </w:rPr>
          <w:delText>0</w:delText>
        </w:r>
      </w:del>
      <w:ins w:id="10" w:author="Анна Шинкарёва" w:date="2025-03-25T10:55:00Z">
        <w:r w:rsidR="00FB5847" w:rsidRPr="00FB5847">
          <w:rPr>
            <w:b/>
            <w:sz w:val="24"/>
            <w:rPrChange w:id="11" w:author="Анна Шинкарёва" w:date="2025-03-25T10:55:00Z">
              <w:rPr>
                <w:b/>
                <w:sz w:val="24"/>
                <w:lang w:val="en-US"/>
              </w:rPr>
            </w:rPrChange>
          </w:rPr>
          <w:t>1</w:t>
        </w:r>
      </w:ins>
      <w:r w:rsidR="00A10902">
        <w:rPr>
          <w:b/>
          <w:sz w:val="24"/>
        </w:rPr>
        <w:t>-202</w:t>
      </w:r>
      <w:del w:id="12" w:author="Анна Шинкарёва" w:date="2025-03-25T10:55:00Z">
        <w:r w:rsidR="00A10902" w:rsidDel="00FB5847">
          <w:rPr>
            <w:b/>
            <w:sz w:val="24"/>
          </w:rPr>
          <w:delText>4</w:delText>
        </w:r>
      </w:del>
      <w:ins w:id="13" w:author="Анна Шинкарёва" w:date="2025-03-25T10:55:00Z">
        <w:r w:rsidR="00FB5847" w:rsidRPr="00B7772F">
          <w:rPr>
            <w:b/>
            <w:sz w:val="24"/>
            <w:rPrChange w:id="14" w:author="Анна Шинкарёва" w:date="2025-03-25T11:00:00Z">
              <w:rPr>
                <w:b/>
                <w:sz w:val="24"/>
                <w:lang w:val="en-US"/>
              </w:rPr>
            </w:rPrChange>
          </w:rPr>
          <w:t>5</w:t>
        </w:r>
      </w:ins>
    </w:p>
    <w:p w14:paraId="77D58288" w14:textId="77777777" w:rsidR="00FB5847" w:rsidRPr="00B7772F" w:rsidRDefault="00FB5847" w:rsidP="004D473F">
      <w:pPr>
        <w:pStyle w:val="a3"/>
        <w:jc w:val="right"/>
        <w:rPr>
          <w:b/>
          <w:sz w:val="24"/>
          <w:rPrChange w:id="15" w:author="Анна Шинкарёва" w:date="2025-03-25T11:00:00Z">
            <w:rPr>
              <w:b/>
              <w:sz w:val="24"/>
            </w:rPr>
          </w:rPrChange>
        </w:rPr>
      </w:pPr>
      <w:bookmarkStart w:id="16" w:name="_GoBack"/>
      <w:bookmarkEnd w:id="16"/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01EA2868" w14:textId="77777777" w:rsidR="003823C6" w:rsidRPr="00D618CC" w:rsidRDefault="00A26A60" w:rsidP="00A26A60">
      <w:pPr>
        <w:tabs>
          <w:tab w:val="left" w:pos="7154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2CEA82F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515B237" w14:textId="7373BCC8" w:rsidR="003823C6" w:rsidRPr="00265CEE" w:rsidRDefault="009409E9" w:rsidP="009409E9">
      <w:pPr>
        <w:jc w:val="center"/>
        <w:rPr>
          <w:sz w:val="24"/>
          <w:szCs w:val="24"/>
        </w:rPr>
      </w:pPr>
      <w:r w:rsidRPr="009409E9">
        <w:rPr>
          <w:b/>
          <w:sz w:val="28"/>
          <w:szCs w:val="28"/>
        </w:rPr>
        <w:t>ПОРЯДОК ВЫБОРА ОЦЕНЩИКОВ, ЗАДЕЙСТВОВАННЫХ В ПАРИТЕТНЫХ ОЦЕНКАХ. КРИТЕРИИ</w:t>
      </w: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67920EEE" w14:textId="77777777" w:rsidR="009409E9" w:rsidRDefault="009409E9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1CEDFEF3" w14:textId="6C8678EE" w:rsidR="00130191" w:rsidRDefault="00130191" w:rsidP="00130191"/>
    <w:p w14:paraId="7DDA3DF0" w14:textId="38872D94" w:rsidR="009409E9" w:rsidRDefault="009409E9" w:rsidP="00130191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846022255"/>
        <w:docPartObj>
          <w:docPartGallery w:val="Table of Contents"/>
          <w:docPartUnique/>
        </w:docPartObj>
      </w:sdtPr>
      <w:sdtEndPr/>
      <w:sdtContent>
        <w:p w14:paraId="27EB3A0E" w14:textId="1F67924D" w:rsidR="009409E9" w:rsidRPr="009409E9" w:rsidRDefault="009409E9" w:rsidP="009409E9">
          <w:pPr>
            <w:pStyle w:val="af5"/>
            <w:jc w:val="center"/>
            <w:rPr>
              <w:lang w:val="ky-KG"/>
            </w:rPr>
          </w:pPr>
          <w:r>
            <w:rPr>
              <w:lang w:val="ky-KG"/>
            </w:rPr>
            <w:t>Содержание</w:t>
          </w:r>
        </w:p>
        <w:p w14:paraId="4BC90627" w14:textId="7AEE579A" w:rsidR="00BB37FB" w:rsidRDefault="009409E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980433" w:history="1">
            <w:r w:rsidR="00BB37FB" w:rsidRPr="00170FF0">
              <w:rPr>
                <w:rStyle w:val="af"/>
                <w:b/>
                <w:bCs/>
                <w:noProof/>
                <w:lang w:val="ky-KG"/>
              </w:rPr>
              <w:t xml:space="preserve">1 </w:t>
            </w:r>
            <w:r w:rsidR="00BB37FB" w:rsidRPr="00170FF0">
              <w:rPr>
                <w:rStyle w:val="af"/>
                <w:b/>
                <w:bCs/>
                <w:noProof/>
              </w:rPr>
              <w:t>Область применения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9FDF596" w14:textId="68624BDC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4" w:history="1">
            <w:r w:rsidR="00BB37FB" w:rsidRPr="00170FF0">
              <w:rPr>
                <w:rStyle w:val="af"/>
                <w:b/>
                <w:bCs/>
                <w:noProof/>
              </w:rPr>
              <w:t>2 Термины, определения и сокращения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EC3649E" w14:textId="4829636B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5" w:history="1">
            <w:r w:rsidR="00BB37FB" w:rsidRPr="00170FF0">
              <w:rPr>
                <w:rStyle w:val="af"/>
                <w:b/>
                <w:bCs/>
                <w:noProof/>
              </w:rPr>
              <w:t xml:space="preserve">3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Квалификация оценщиков. Критерии компетентности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8F7D53E" w14:textId="53155DC9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6" w:history="1">
            <w:r w:rsidR="00BB37FB" w:rsidRPr="00170FF0">
              <w:rPr>
                <w:rStyle w:val="af"/>
                <w:noProof/>
                <w:lang w:val="ky-KG"/>
              </w:rPr>
              <w:t>3.1 Кандидат в члены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6BC8F2D" w14:textId="4216C36B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7" w:history="1">
            <w:r w:rsidR="00BB37FB" w:rsidRPr="00170FF0">
              <w:rPr>
                <w:rStyle w:val="af"/>
                <w:noProof/>
                <w:lang w:val="ky-KG"/>
              </w:rPr>
              <w:t>3.</w:t>
            </w:r>
            <w:r w:rsidR="00BB37FB" w:rsidRPr="00170FF0">
              <w:rPr>
                <w:rStyle w:val="af"/>
                <w:noProof/>
              </w:rPr>
              <w:t xml:space="preserve">2 </w:t>
            </w:r>
            <w:r w:rsidR="00BB37FB" w:rsidRPr="00170FF0">
              <w:rPr>
                <w:rStyle w:val="af"/>
                <w:noProof/>
                <w:lang w:val="ky-KG"/>
              </w:rPr>
              <w:t>Ч</w:t>
            </w:r>
            <w:r w:rsidR="00BB37FB" w:rsidRPr="00170FF0">
              <w:rPr>
                <w:rStyle w:val="af"/>
                <w:noProof/>
              </w:rPr>
              <w:t xml:space="preserve">лен группы </w:t>
            </w:r>
            <w:r w:rsidR="00BB37FB" w:rsidRPr="00170FF0">
              <w:rPr>
                <w:rStyle w:val="af"/>
                <w:noProof/>
                <w:lang w:val="ky-KG"/>
              </w:rPr>
              <w:t>по</w:t>
            </w:r>
            <w:r w:rsidR="00BB37FB" w:rsidRPr="00170FF0">
              <w:rPr>
                <w:rStyle w:val="af"/>
                <w:noProof/>
              </w:rPr>
              <w:t xml:space="preserve"> оценк</w:t>
            </w:r>
            <w:r w:rsidR="00BB37FB" w:rsidRPr="00170FF0">
              <w:rPr>
                <w:rStyle w:val="af"/>
                <w:noProof/>
                <w:lang w:val="ky-KG"/>
              </w:rPr>
              <w:t>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_Toc179980437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5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ACDA183" w14:textId="6BBADBCA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8" w:history="1">
            <w:r w:rsidR="00BB37FB" w:rsidRPr="00170FF0">
              <w:rPr>
                <w:rStyle w:val="af"/>
                <w:noProof/>
                <w:lang w:val="ky-KG"/>
              </w:rPr>
              <w:t>3.3</w:t>
            </w:r>
            <w:r w:rsidR="00BB37FB" w:rsidRPr="00170FF0">
              <w:rPr>
                <w:rStyle w:val="af"/>
                <w:noProof/>
              </w:rPr>
              <w:t xml:space="preserve"> Руководитель группы </w:t>
            </w:r>
            <w:r w:rsidR="00BB37FB" w:rsidRPr="00170FF0">
              <w:rPr>
                <w:rStyle w:val="af"/>
                <w:noProof/>
                <w:lang w:val="ky-KG"/>
              </w:rPr>
              <w:t>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_Toc179980438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6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DBA1B91" w14:textId="51597473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9" w:history="1">
            <w:r w:rsidR="00BB37FB" w:rsidRPr="00170FF0">
              <w:rPr>
                <w:rStyle w:val="af"/>
                <w:b/>
                <w:bCs/>
                <w:noProof/>
              </w:rPr>
              <w:t>4 Процесс отбора и квалификации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_Toc179980439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7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7C088FB" w14:textId="63802384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0" w:history="1">
            <w:r w:rsidR="00BB37FB" w:rsidRPr="00170FF0">
              <w:rPr>
                <w:rStyle w:val="af"/>
                <w:noProof/>
                <w:lang w:val="ky-KG"/>
              </w:rPr>
              <w:t>4.1</w:t>
            </w:r>
            <w:r w:rsidR="00BB37FB" w:rsidRPr="00170FF0">
              <w:rPr>
                <w:rStyle w:val="af"/>
                <w:noProof/>
              </w:rPr>
              <w:t xml:space="preserve"> Первоначальный отбор и обучение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_Toc179980440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7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053D009" w14:textId="25C2A562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1" w:history="1">
            <w:r w:rsidR="00BB37FB" w:rsidRPr="00170FF0">
              <w:rPr>
                <w:rStyle w:val="af"/>
                <w:noProof/>
                <w:lang w:val="ky-KG"/>
              </w:rPr>
              <w:t>4.2</w:t>
            </w:r>
            <w:r w:rsidR="00BB37FB" w:rsidRPr="00170FF0">
              <w:rPr>
                <w:rStyle w:val="af"/>
                <w:noProof/>
              </w:rPr>
              <w:t xml:space="preserve"> Выбор руководител</w:t>
            </w:r>
            <w:r w:rsidR="00BB37FB" w:rsidRPr="00170FF0">
              <w:rPr>
                <w:rStyle w:val="af"/>
                <w:noProof/>
                <w:lang w:val="ky-KG"/>
              </w:rPr>
              <w:t>я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_Toc179980441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3A60D4B8" w14:textId="7D3068B4" w:rsidR="00BB37FB" w:rsidRDefault="00BB37F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>HYPERLINK \l "_Toc179980442"</w:instrText>
          </w:r>
          <w:r>
            <w:fldChar w:fldCharType="separate"/>
          </w:r>
          <w:r w:rsidRPr="00170FF0">
            <w:rPr>
              <w:rStyle w:val="af"/>
              <w:noProof/>
              <w:lang w:val="ky-KG"/>
            </w:rPr>
            <w:t>4.3 Признание дополнительных областей и подразделов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_Toc179980442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7" w:author="Турлоева Айша Бадрудиновна" w:date="2025-02-05T15:36:00Z">
            <w:r w:rsidR="00990ECD">
              <w:rPr>
                <w:noProof/>
                <w:webHidden/>
              </w:rPr>
              <w:t>9</w:t>
            </w:r>
          </w:ins>
          <w:del w:id="18" w:author="Турлоева Айша Бадрудиновна" w:date="2025-02-05T15:35:00Z">
            <w:r w:rsidR="00553F29" w:rsidDel="00990ECD">
              <w:rPr>
                <w:noProof/>
                <w:webHidden/>
              </w:rPr>
              <w:delText>8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2FCD5C74" w14:textId="08D8A56A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3" w:history="1">
            <w:r w:rsidR="00BB37FB" w:rsidRPr="00170FF0">
              <w:rPr>
                <w:rStyle w:val="af"/>
                <w:noProof/>
              </w:rPr>
              <w:t>4.4 Улучшение и гармонизация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4609E29" w14:textId="3407476A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4" w:history="1">
            <w:r w:rsidR="00BB37FB" w:rsidRPr="00170FF0">
              <w:rPr>
                <w:rStyle w:val="af"/>
                <w:noProof/>
                <w:lang w:val="ky-KG"/>
              </w:rPr>
              <w:t xml:space="preserve">4.5 </w:t>
            </w:r>
            <w:r w:rsidR="00BB37FB" w:rsidRPr="00170FF0">
              <w:rPr>
                <w:rStyle w:val="af"/>
                <w:noProof/>
              </w:rPr>
              <w:t>Мониторинг и оценка эффективности</w:t>
            </w:r>
            <w:r w:rsidR="00BB37FB" w:rsidRPr="00170FF0">
              <w:rPr>
                <w:rStyle w:val="af"/>
                <w:noProof/>
                <w:lang w:val="ky-KG"/>
              </w:rPr>
              <w:t xml:space="preserve"> работы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39A08ACC" w14:textId="69F8F9FC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5" w:history="1">
            <w:r w:rsidR="00BB37FB" w:rsidRPr="00170FF0">
              <w:rPr>
                <w:rStyle w:val="af"/>
                <w:noProof/>
                <w:lang w:val="ky-KG"/>
              </w:rPr>
              <w:t>4.6 Поддержание статуса паритетного оценщика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EF99058" w14:textId="4FA67D63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6" w:history="1">
            <w:r w:rsidR="00BB37FB" w:rsidRPr="00170FF0">
              <w:rPr>
                <w:rStyle w:val="af"/>
                <w:b/>
                <w:bCs/>
                <w:noProof/>
              </w:rPr>
              <w:t>5 Порядок назначения и состав оценочной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272370D0" w14:textId="4A998173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7" w:history="1">
            <w:r w:rsidR="00BB37FB" w:rsidRPr="00170FF0">
              <w:rPr>
                <w:rStyle w:val="af"/>
                <w:noProof/>
              </w:rPr>
              <w:t xml:space="preserve">5.1 </w:t>
            </w:r>
            <w:r w:rsidR="00BB37FB" w:rsidRPr="00170FF0">
              <w:rPr>
                <w:rStyle w:val="af"/>
                <w:bCs/>
                <w:noProof/>
              </w:rPr>
              <w:t>Состав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_Toc179980447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5ABA42C" w14:textId="151844DD" w:rsidR="00BB37FB" w:rsidRDefault="00490BEC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8" w:history="1">
            <w:r w:rsidR="00BB37FB" w:rsidRPr="00170FF0">
              <w:rPr>
                <w:rStyle w:val="af"/>
                <w:noProof/>
                <w:lang w:val="ky-KG"/>
              </w:rPr>
              <w:t>5.</w:t>
            </w:r>
            <w:r w:rsidR="00BB37FB" w:rsidRPr="00170FF0">
              <w:rPr>
                <w:rStyle w:val="af"/>
                <w:noProof/>
              </w:rPr>
              <w:t>2 Назначение и обязанности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_Toc179980448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11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4C5DFD5" w14:textId="7D97E133" w:rsidR="00BB37FB" w:rsidRDefault="00BB37FB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>HYPERLINK \l "_Toc179980449"</w:instrText>
          </w:r>
          <w:r>
            <w:fldChar w:fldCharType="separate"/>
          </w:r>
          <w:r w:rsidRPr="00170FF0">
            <w:rPr>
              <w:rStyle w:val="af"/>
              <w:noProof/>
              <w:lang w:val="ky-KG"/>
            </w:rPr>
            <w:t>5</w:t>
          </w:r>
          <w:r w:rsidRPr="00170FF0">
            <w:rPr>
              <w:rStyle w:val="af"/>
              <w:noProof/>
            </w:rPr>
            <w:t>.3 Назначение и обязанности заместителя руководителя группы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_Toc179980449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9" w:author="Турлоева Айша Бадрудиновна" w:date="2025-02-05T15:36:00Z">
            <w:r w:rsidR="00990ECD">
              <w:rPr>
                <w:noProof/>
                <w:webHidden/>
              </w:rPr>
              <w:t>12</w:t>
            </w:r>
          </w:ins>
          <w:del w:id="20" w:author="Турлоева Айша Бадрудиновна" w:date="2025-02-05T15:35:00Z">
            <w:r w:rsidR="00553F29" w:rsidDel="00990ECD">
              <w:rPr>
                <w:noProof/>
                <w:webHidden/>
              </w:rPr>
              <w:delText>11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6628E2E4" w14:textId="1CB96790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0" w:history="1">
            <w:r w:rsidR="00BB37FB" w:rsidRPr="00170FF0">
              <w:rPr>
                <w:rStyle w:val="af"/>
                <w:b/>
                <w:noProof/>
              </w:rPr>
              <w:t>Приложение А1</w:t>
            </w:r>
            <w:r w:rsidR="00BB37FB" w:rsidRPr="00170FF0">
              <w:rPr>
                <w:rStyle w:val="af"/>
                <w:b/>
                <w:noProof/>
                <w:lang w:val="ky-KG"/>
              </w:rPr>
              <w:t xml:space="preserve">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 xml:space="preserve"> Список кандидатов в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_Toc179980450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995300D" w14:textId="59ADE88A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1" w:history="1">
            <w:r w:rsidR="00BB37FB" w:rsidRPr="00170FF0">
              <w:rPr>
                <w:rStyle w:val="af"/>
                <w:b/>
                <w:noProof/>
              </w:rPr>
              <w:t>Приложение А</w:t>
            </w:r>
            <w:r w:rsidR="00BB37FB" w:rsidRPr="00170FF0">
              <w:rPr>
                <w:rStyle w:val="af"/>
                <w:b/>
                <w:noProof/>
                <w:lang w:val="ky-KG"/>
              </w:rPr>
              <w:t xml:space="preserve">2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noProof/>
                <w:lang w:val="ky-KG"/>
              </w:rPr>
              <w:t xml:space="preserve">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Список руководителей групп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_Toc179980451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B6139C9" w14:textId="567F7227" w:rsidR="00BB37FB" w:rsidRDefault="00490BEC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2" w:history="1">
            <w:r w:rsidR="00BB37FB" w:rsidRPr="00170FF0">
              <w:rPr>
                <w:rStyle w:val="af"/>
                <w:b/>
                <w:bCs/>
                <w:noProof/>
              </w:rPr>
              <w:t xml:space="preserve">ПриложениеА3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b/>
                <w:bCs/>
                <w:noProof/>
              </w:rPr>
              <w:t xml:space="preserve"> Номинация для кандидата в группу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_Toc179980452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15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BF2D6C5" w14:textId="497AE7FF" w:rsidR="00BB37FB" w:rsidRDefault="00490BE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3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ПриложениеА4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Обратная связь по паритетной оценке от оцениваемого органа аккредитации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20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0E261C0F" w14:textId="5A77AD93" w:rsidR="00BB37FB" w:rsidRDefault="00490BE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4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ПриложениеА5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BB37FB" w:rsidRPr="00170FF0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работы руководителя группы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от ее членов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22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70F32C7" w14:textId="1B13DFF9" w:rsidR="00BB37FB" w:rsidRDefault="00490BE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5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 А6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BB37FB" w:rsidRPr="00170FF0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членов группы от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26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D1BF97F" w14:textId="3907C51E" w:rsidR="00BB37FB" w:rsidRDefault="00490BE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6" w:history="1">
            <w:r w:rsidR="00BB37FB" w:rsidRPr="00170FF0">
              <w:rPr>
                <w:rStyle w:val="af"/>
                <w:b/>
                <w:noProof/>
                <w:lang w:val="ky-KG"/>
              </w:rPr>
              <w:t>Нормативные с</w:t>
            </w:r>
            <w:r w:rsidR="00BB37FB" w:rsidRPr="00170FF0">
              <w:rPr>
                <w:rStyle w:val="af"/>
                <w:b/>
                <w:noProof/>
              </w:rPr>
              <w:t>сылки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990ECD">
              <w:rPr>
                <w:noProof/>
                <w:webHidden/>
              </w:rPr>
              <w:t>29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061EED2D" w14:textId="453F6AFB" w:rsidR="009409E9" w:rsidRDefault="009409E9">
          <w:r>
            <w:rPr>
              <w:b/>
              <w:bCs/>
            </w:rPr>
            <w:fldChar w:fldCharType="end"/>
          </w:r>
        </w:p>
      </w:sdtContent>
    </w:sdt>
    <w:p w14:paraId="34EC5751" w14:textId="77777777" w:rsidR="009409E9" w:rsidRPr="00130191" w:rsidRDefault="009409E9" w:rsidP="00130191"/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0B36802" w14:textId="7741F8E3" w:rsidR="003202A8" w:rsidRPr="00894896" w:rsidRDefault="00894896" w:rsidP="00894896">
      <w:pPr>
        <w:pStyle w:val="2"/>
        <w:ind w:left="567"/>
        <w:rPr>
          <w:b/>
          <w:bCs/>
        </w:rPr>
      </w:pPr>
      <w:bookmarkStart w:id="21" w:name="_Toc179980433"/>
      <w:r w:rsidRPr="00894896">
        <w:rPr>
          <w:b/>
          <w:bCs/>
          <w:lang w:val="ky-KG"/>
        </w:rPr>
        <w:lastRenderedPageBreak/>
        <w:t xml:space="preserve">1 </w:t>
      </w:r>
      <w:r w:rsidR="003202A8" w:rsidRPr="00894896">
        <w:rPr>
          <w:b/>
          <w:bCs/>
        </w:rPr>
        <w:t>Область применения</w:t>
      </w:r>
      <w:bookmarkEnd w:id="21"/>
      <w:r w:rsidR="003202A8" w:rsidRPr="00894896">
        <w:rPr>
          <w:b/>
          <w:bCs/>
        </w:rPr>
        <w:t xml:space="preserve"> </w:t>
      </w:r>
    </w:p>
    <w:p w14:paraId="048B2242" w14:textId="51BC4D07" w:rsidR="00810EB8" w:rsidRPr="002A4F5E" w:rsidRDefault="00810EB8" w:rsidP="00810EB8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 w:rsidRPr="00810EB8">
        <w:rPr>
          <w:sz w:val="26"/>
          <w:szCs w:val="26"/>
        </w:rPr>
        <w:t xml:space="preserve">Совет </w:t>
      </w:r>
      <w:r>
        <w:rPr>
          <w:sz w:val="26"/>
          <w:szCs w:val="26"/>
          <w:lang w:val="ky-KG"/>
        </w:rPr>
        <w:t>ЕААС</w:t>
      </w:r>
      <w:r w:rsidR="002A4F5E">
        <w:rPr>
          <w:sz w:val="26"/>
          <w:szCs w:val="26"/>
          <w:lang w:val="ky-KG"/>
        </w:rPr>
        <w:t xml:space="preserve"> </w:t>
      </w:r>
      <w:r w:rsidR="002A4F5E">
        <w:rPr>
          <w:color w:val="FF0000"/>
          <w:sz w:val="26"/>
          <w:szCs w:val="26"/>
          <w:lang w:val="ky-KG"/>
        </w:rPr>
        <w:t xml:space="preserve">по Договоренности </w:t>
      </w:r>
      <w:r w:rsidR="002A4F5E" w:rsidRPr="002A4F5E">
        <w:rPr>
          <w:i/>
          <w:iCs/>
          <w:sz w:val="26"/>
          <w:szCs w:val="26"/>
          <w:lang w:val="ky-KG"/>
        </w:rPr>
        <w:t>(предложение РФ)</w:t>
      </w:r>
      <w:r w:rsidRPr="002A4F5E">
        <w:rPr>
          <w:i/>
          <w:iCs/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должен быть уверен в том, что его оценщики компетентны проводить </w:t>
      </w:r>
      <w:r>
        <w:rPr>
          <w:rFonts w:hint="eastAsia"/>
          <w:sz w:val="26"/>
          <w:szCs w:val="26"/>
        </w:rPr>
        <w:t>п</w:t>
      </w:r>
      <w:r>
        <w:rPr>
          <w:sz w:val="26"/>
          <w:szCs w:val="26"/>
          <w:lang w:val="ky-KG"/>
        </w:rPr>
        <w:t>аритеиные</w:t>
      </w:r>
      <w:r w:rsidRPr="00810EB8">
        <w:rPr>
          <w:rFonts w:hint="eastAsia"/>
          <w:sz w:val="26"/>
          <w:szCs w:val="26"/>
        </w:rPr>
        <w:t xml:space="preserve"> </w:t>
      </w:r>
      <w:r w:rsidRPr="00810EB8">
        <w:rPr>
          <w:sz w:val="26"/>
          <w:szCs w:val="26"/>
        </w:rPr>
        <w:t>оценки и что любые их рекомендации, вытекающие из таких оценок, могут быть приняты с уверенностью. Также необходим</w:t>
      </w:r>
      <w:r>
        <w:rPr>
          <w:sz w:val="26"/>
          <w:szCs w:val="26"/>
          <w:lang w:val="ky-KG"/>
        </w:rPr>
        <w:t xml:space="preserve">а уверенность </w:t>
      </w:r>
      <w:r w:rsidRPr="00810EB8">
        <w:rPr>
          <w:sz w:val="26"/>
          <w:szCs w:val="26"/>
        </w:rPr>
        <w:t xml:space="preserve">в том, что оценщики могут проводить оценки объективным и беспристрастным образом и способны эффективно взаимодействовать с оцениваемыми органами по </w:t>
      </w:r>
      <w:r w:rsidRPr="00810EB8">
        <w:rPr>
          <w:rFonts w:hint="eastAsia"/>
          <w:sz w:val="26"/>
          <w:szCs w:val="26"/>
        </w:rPr>
        <w:t>аккредитации</w:t>
      </w:r>
      <w:r>
        <w:rPr>
          <w:sz w:val="26"/>
          <w:szCs w:val="26"/>
          <w:lang w:val="ky-KG"/>
        </w:rPr>
        <w:t xml:space="preserve"> в процессе оценки</w:t>
      </w:r>
      <w:r w:rsidRPr="00810EB8">
        <w:rPr>
          <w:sz w:val="26"/>
          <w:szCs w:val="26"/>
        </w:rPr>
        <w:t>, а также с помощью отчетов, которые они готовят как для органов по аккредитации</w:t>
      </w:r>
      <w:r>
        <w:rPr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и для Совета </w:t>
      </w:r>
      <w:r>
        <w:rPr>
          <w:sz w:val="26"/>
          <w:szCs w:val="26"/>
          <w:lang w:val="ky-KG"/>
        </w:rPr>
        <w:t xml:space="preserve">ЕААС </w:t>
      </w:r>
      <w:r w:rsidRPr="00810EB8">
        <w:rPr>
          <w:sz w:val="26"/>
          <w:szCs w:val="26"/>
        </w:rPr>
        <w:t xml:space="preserve">по </w:t>
      </w:r>
      <w:r w:rsidR="002A4F5E" w:rsidRPr="002A4F5E">
        <w:rPr>
          <w:sz w:val="26"/>
          <w:szCs w:val="26"/>
        </w:rPr>
        <w:t xml:space="preserve">по </w:t>
      </w:r>
      <w:r w:rsidR="002A4F5E" w:rsidRPr="002A4F5E">
        <w:rPr>
          <w:color w:val="FF0000"/>
          <w:sz w:val="26"/>
          <w:szCs w:val="26"/>
        </w:rPr>
        <w:t>Договоренности</w:t>
      </w:r>
      <w:r w:rsidR="002A4F5E">
        <w:rPr>
          <w:sz w:val="26"/>
          <w:szCs w:val="26"/>
          <w:lang w:val="ky-KG"/>
        </w:rPr>
        <w:t>.</w:t>
      </w:r>
    </w:p>
    <w:p w14:paraId="7ACFD5AC" w14:textId="24CEC145" w:rsidR="00FD57D4" w:rsidRDefault="00615AC9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 w:rsidRPr="00CD7495">
        <w:rPr>
          <w:sz w:val="26"/>
          <w:szCs w:val="26"/>
        </w:rPr>
        <w:t>Настоящ</w:t>
      </w:r>
      <w:r w:rsidR="009409E9">
        <w:rPr>
          <w:sz w:val="26"/>
          <w:szCs w:val="26"/>
          <w:lang w:val="ky-KG"/>
        </w:rPr>
        <w:t>ая процедура</w:t>
      </w:r>
      <w:r w:rsidR="00FD57D4">
        <w:rPr>
          <w:sz w:val="26"/>
          <w:szCs w:val="26"/>
          <w:lang w:val="ky-KG"/>
        </w:rPr>
        <w:t xml:space="preserve"> </w:t>
      </w:r>
      <w:r w:rsidR="00FD57D4">
        <w:rPr>
          <w:sz w:val="26"/>
          <w:szCs w:val="26"/>
        </w:rPr>
        <w:t>(далее – П</w:t>
      </w:r>
      <w:r w:rsidR="00FD57D4">
        <w:rPr>
          <w:sz w:val="26"/>
          <w:szCs w:val="26"/>
          <w:lang w:val="ky-KG"/>
        </w:rPr>
        <w:t>роцедура</w:t>
      </w:r>
      <w:r w:rsidR="00FD57D4">
        <w:rPr>
          <w:sz w:val="26"/>
          <w:szCs w:val="26"/>
        </w:rPr>
        <w:t xml:space="preserve">) </w:t>
      </w:r>
      <w:r w:rsidR="009409E9">
        <w:rPr>
          <w:sz w:val="26"/>
          <w:szCs w:val="26"/>
          <w:lang w:val="ky-KG"/>
        </w:rPr>
        <w:t xml:space="preserve"> устанавливает</w:t>
      </w:r>
      <w:r w:rsidR="0082599A">
        <w:rPr>
          <w:sz w:val="26"/>
          <w:szCs w:val="26"/>
        </w:rPr>
        <w:t xml:space="preserve"> </w:t>
      </w:r>
      <w:r w:rsidR="00FD57D4">
        <w:rPr>
          <w:sz w:val="26"/>
          <w:szCs w:val="26"/>
          <w:lang w:val="ky-KG"/>
        </w:rPr>
        <w:t>процессы</w:t>
      </w:r>
      <w:r w:rsidR="009409E9" w:rsidRPr="009409E9">
        <w:rPr>
          <w:sz w:val="26"/>
          <w:szCs w:val="26"/>
        </w:rPr>
        <w:t xml:space="preserve"> выбора оценщиков, задействованных в паритетных оценках</w:t>
      </w:r>
      <w:r w:rsidR="00FD57D4">
        <w:rPr>
          <w:sz w:val="26"/>
          <w:szCs w:val="26"/>
          <w:lang w:val="ky-KG"/>
        </w:rPr>
        <w:t>, их подготовки и наставничества.</w:t>
      </w:r>
    </w:p>
    <w:p w14:paraId="4683B6CC" w14:textId="7D5DB11B" w:rsidR="00FD57D4" w:rsidRDefault="00FD57D4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Также процедура устанавливает критерии комптентности для руководителей группы, заместителей руководителей группы и членов груп – технических экспертов по отдельным схемам аккредитации.</w:t>
      </w:r>
    </w:p>
    <w:p w14:paraId="0075EFF4" w14:textId="11966F9E" w:rsidR="00FD57D4" w:rsidRDefault="0082599A" w:rsidP="00FD3A3A">
      <w:pPr>
        <w:pStyle w:val="31"/>
        <w:tabs>
          <w:tab w:val="num" w:pos="0"/>
          <w:tab w:val="left" w:pos="284"/>
        </w:tabs>
        <w:ind w:left="0"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>Соглашения</w:t>
      </w:r>
      <w:r w:rsidR="00FD3A3A">
        <w:rPr>
          <w:sz w:val="26"/>
          <w:szCs w:val="26"/>
          <w:lang w:val="ky-KG"/>
        </w:rPr>
        <w:t xml:space="preserve"> </w:t>
      </w:r>
      <w:r w:rsidR="00FD3A3A" w:rsidRPr="00FD3A3A">
        <w:rPr>
          <w:color w:val="FF0000"/>
          <w:sz w:val="26"/>
          <w:szCs w:val="26"/>
          <w:lang w:val="ky-KG"/>
        </w:rPr>
        <w:t>о взаимном признании аккредитации органов по оценке соответствия</w:t>
      </w:r>
      <w:r w:rsidR="00FD3A3A" w:rsidRPr="00FD3A3A">
        <w:rPr>
          <w:i/>
          <w:sz w:val="26"/>
          <w:szCs w:val="26"/>
          <w:lang w:val="ky-KG"/>
        </w:rPr>
        <w:t xml:space="preserve"> (Предложение ГУ «Узбекский центр аккредитации»)</w:t>
      </w:r>
      <w:r w:rsidR="00FD3A3A">
        <w:rPr>
          <w:sz w:val="26"/>
          <w:szCs w:val="26"/>
          <w:lang w:val="ky-KG"/>
        </w:rPr>
        <w:t xml:space="preserve">, </w:t>
      </w:r>
      <w:r w:rsidR="000350EF" w:rsidRPr="000350EF">
        <w:rPr>
          <w:sz w:val="26"/>
          <w:szCs w:val="26"/>
        </w:rPr>
        <w:t>ISO/IEC 17011</w:t>
      </w:r>
      <w:r w:rsidR="00C83A82">
        <w:rPr>
          <w:sz w:val="26"/>
          <w:szCs w:val="26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E264AE" w:rsidRPr="00E264AE">
        <w:rPr>
          <w:sz w:val="26"/>
          <w:szCs w:val="26"/>
        </w:rPr>
        <w:t xml:space="preserve"> </w:t>
      </w:r>
      <w:r w:rsidR="00117B44" w:rsidRPr="008A1E2A">
        <w:rPr>
          <w:sz w:val="26"/>
          <w:szCs w:val="26"/>
        </w:rPr>
        <w:t xml:space="preserve">паритетных </w:t>
      </w:r>
      <w:r w:rsidR="00615AC9">
        <w:rPr>
          <w:sz w:val="26"/>
          <w:szCs w:val="26"/>
        </w:rPr>
        <w:t>оценок</w:t>
      </w:r>
      <w:r w:rsidR="007D166B">
        <w:rPr>
          <w:sz w:val="26"/>
          <w:szCs w:val="26"/>
        </w:rPr>
        <w:t xml:space="preserve"> </w:t>
      </w:r>
    </w:p>
    <w:p w14:paraId="1660C235" w14:textId="76167619" w:rsidR="00FD57D4" w:rsidRPr="00FD57D4" w:rsidRDefault="007D166B" w:rsidP="00FD3A3A">
      <w:pPr>
        <w:pStyle w:val="31"/>
        <w:numPr>
          <w:ilvl w:val="0"/>
          <w:numId w:val="36"/>
        </w:numPr>
        <w:tabs>
          <w:tab w:val="left" w:pos="284"/>
        </w:tabs>
        <w:spacing w:after="0"/>
        <w:ind w:left="567" w:right="-1" w:hanging="283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 xml:space="preserve">1 Многосторонние </w:t>
      </w:r>
      <w:r w:rsidR="00321EF5" w:rsidRPr="00321EF5">
        <w:rPr>
          <w:color w:val="FF0000"/>
          <w:sz w:val="26"/>
          <w:szCs w:val="26"/>
          <w:lang w:val="ky-KG"/>
        </w:rPr>
        <w:t>Договоренности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региональной группы</w:t>
      </w:r>
      <w:r w:rsidR="008454AF" w:rsidRPr="00FD57D4">
        <w:rPr>
          <w:sz w:val="26"/>
          <w:szCs w:val="26"/>
        </w:rPr>
        <w:t>»</w:t>
      </w:r>
      <w:r w:rsidR="00FD57D4" w:rsidRPr="00FD57D4">
        <w:rPr>
          <w:sz w:val="26"/>
          <w:szCs w:val="26"/>
          <w:lang w:val="ky-KG"/>
        </w:rPr>
        <w:t>;</w:t>
      </w:r>
    </w:p>
    <w:p w14:paraId="5C20979D" w14:textId="4032E91E" w:rsidR="00615AC9" w:rsidRPr="00FD57D4" w:rsidRDefault="007D166B" w:rsidP="00FD3A3A">
      <w:pPr>
        <w:pStyle w:val="31"/>
        <w:numPr>
          <w:ilvl w:val="0"/>
          <w:numId w:val="36"/>
        </w:numPr>
        <w:tabs>
          <w:tab w:val="left" w:pos="284"/>
        </w:tabs>
        <w:spacing w:after="0"/>
        <w:ind w:left="567" w:right="-1" w:hanging="283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>2</w:t>
      </w:r>
      <w:r w:rsidR="00A32594"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</w:rPr>
        <w:t xml:space="preserve">Многосторонние соглашения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отдельного органа по аккредитации».</w:t>
      </w:r>
    </w:p>
    <w:p w14:paraId="69653EA5" w14:textId="518D391F" w:rsidR="00615AC9" w:rsidRPr="00810EB8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Управляющий комите</w:t>
      </w:r>
      <w:r w:rsidR="00FD3A3A" w:rsidRPr="00FD3A3A">
        <w:rPr>
          <w:color w:val="FF0000"/>
          <w:sz w:val="26"/>
          <w:szCs w:val="26"/>
          <w:lang w:val="ky-KG"/>
        </w:rPr>
        <w:t>т</w:t>
      </w:r>
      <w:r w:rsidRPr="00FD3A3A">
        <w:rPr>
          <w:color w:val="FF000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 xml:space="preserve">ЕААС по </w:t>
      </w:r>
      <w:r w:rsidR="003F3036" w:rsidRPr="003F3036">
        <w:rPr>
          <w:color w:val="FF0000"/>
          <w:sz w:val="26"/>
          <w:szCs w:val="26"/>
          <w:lang w:val="ky-KG"/>
        </w:rPr>
        <w:t>Догов</w:t>
      </w:r>
      <w:r w:rsidR="003F3036">
        <w:rPr>
          <w:color w:val="FF0000"/>
          <w:sz w:val="26"/>
          <w:szCs w:val="26"/>
          <w:lang w:val="ky-KG"/>
        </w:rPr>
        <w:t>о</w:t>
      </w:r>
      <w:r w:rsidR="003F3036" w:rsidRPr="003F3036">
        <w:rPr>
          <w:color w:val="FF0000"/>
          <w:sz w:val="26"/>
          <w:szCs w:val="26"/>
          <w:lang w:val="ky-KG"/>
        </w:rPr>
        <w:t>ренности</w:t>
      </w:r>
      <w:r w:rsidRPr="003F3036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несет ответственность</w:t>
      </w:r>
      <w:r w:rsidRPr="00810EB8">
        <w:rPr>
          <w:sz w:val="26"/>
          <w:szCs w:val="26"/>
        </w:rPr>
        <w:t xml:space="preserve"> за отбор, обучение, квалификацию, оценку и мониторинг независимых экспертов по оценке от имени Совета </w:t>
      </w:r>
      <w:r>
        <w:rPr>
          <w:sz w:val="26"/>
          <w:szCs w:val="26"/>
          <w:lang w:val="ky-KG"/>
        </w:rPr>
        <w:t xml:space="preserve">ЕААС по </w:t>
      </w:r>
      <w:r w:rsidR="002A4F5E" w:rsidRPr="002A4F5E">
        <w:rPr>
          <w:color w:val="FF0000"/>
          <w:sz w:val="26"/>
          <w:szCs w:val="26"/>
          <w:lang w:val="ky-KG"/>
        </w:rPr>
        <w:t>Договоренности</w:t>
      </w:r>
      <w:r>
        <w:rPr>
          <w:sz w:val="26"/>
          <w:szCs w:val="26"/>
          <w:lang w:val="ky-KG"/>
        </w:rPr>
        <w:t>.</w:t>
      </w:r>
    </w:p>
    <w:p w14:paraId="67424FED" w14:textId="77777777" w:rsidR="00810EB8" w:rsidRPr="00FD57D4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</w:rPr>
      </w:pPr>
    </w:p>
    <w:p w14:paraId="6C212D42" w14:textId="77777777" w:rsidR="00615AC9" w:rsidRPr="00894896" w:rsidRDefault="00AB5C72" w:rsidP="00894896">
      <w:pPr>
        <w:pStyle w:val="2"/>
        <w:ind w:firstLine="567"/>
        <w:rPr>
          <w:b/>
          <w:bCs/>
        </w:rPr>
      </w:pPr>
      <w:bookmarkStart w:id="22" w:name="_Toc341450016"/>
      <w:bookmarkStart w:id="23" w:name="_Toc342517090"/>
      <w:bookmarkStart w:id="24" w:name="_Toc179980434"/>
      <w:r w:rsidRPr="00894896">
        <w:rPr>
          <w:b/>
          <w:bCs/>
        </w:rPr>
        <w:t>2</w:t>
      </w:r>
      <w:r w:rsidR="00A809B2" w:rsidRPr="00894896">
        <w:rPr>
          <w:b/>
          <w:bCs/>
        </w:rPr>
        <w:t xml:space="preserve"> </w:t>
      </w:r>
      <w:r w:rsidR="00615AC9" w:rsidRPr="00894896">
        <w:rPr>
          <w:b/>
          <w:bCs/>
        </w:rPr>
        <w:t>Термины</w:t>
      </w:r>
      <w:r w:rsidR="00135188" w:rsidRPr="00894896">
        <w:rPr>
          <w:b/>
          <w:bCs/>
        </w:rPr>
        <w:t>,</w:t>
      </w:r>
      <w:r w:rsidR="00615AC9" w:rsidRPr="00894896">
        <w:rPr>
          <w:b/>
          <w:bCs/>
        </w:rPr>
        <w:t xml:space="preserve"> определения</w:t>
      </w:r>
      <w:bookmarkEnd w:id="22"/>
      <w:bookmarkEnd w:id="23"/>
      <w:r w:rsidR="003A14E3" w:rsidRPr="00894896">
        <w:rPr>
          <w:b/>
          <w:bCs/>
        </w:rPr>
        <w:t xml:space="preserve"> и сокращения</w:t>
      </w:r>
      <w:bookmarkEnd w:id="24"/>
    </w:p>
    <w:p w14:paraId="4FD23DB4" w14:textId="2E3E2C63" w:rsidR="00615AC9" w:rsidRDefault="00615AC9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 xml:space="preserve">В настоящем </w:t>
      </w:r>
      <w:r w:rsidR="00C66330">
        <w:rPr>
          <w:sz w:val="26"/>
          <w:szCs w:val="26"/>
        </w:rPr>
        <w:t>П</w:t>
      </w:r>
      <w:r w:rsidR="00FD57D4">
        <w:rPr>
          <w:sz w:val="26"/>
          <w:szCs w:val="26"/>
          <w:lang w:val="ky-KG"/>
        </w:rPr>
        <w:t>роцедуре</w:t>
      </w:r>
      <w:r w:rsidR="00C66330" w:rsidRPr="00CD7495"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FC3098">
        <w:rPr>
          <w:sz w:val="26"/>
          <w:szCs w:val="26"/>
        </w:rPr>
        <w:t xml:space="preserve">, </w:t>
      </w:r>
      <w:r w:rsidR="00A40967">
        <w:rPr>
          <w:sz w:val="26"/>
          <w:szCs w:val="26"/>
        </w:rPr>
        <w:t xml:space="preserve">Уставом </w:t>
      </w:r>
      <w:r w:rsidR="00A40967">
        <w:rPr>
          <w:sz w:val="26"/>
          <w:szCs w:val="26"/>
          <w:lang w:val="en-US"/>
        </w:rPr>
        <w:t>EAAC</w:t>
      </w:r>
      <w:r w:rsidR="00A40967">
        <w:rPr>
          <w:sz w:val="26"/>
          <w:szCs w:val="26"/>
        </w:rPr>
        <w:t xml:space="preserve">, </w:t>
      </w:r>
      <w:r w:rsidR="0053212B">
        <w:rPr>
          <w:sz w:val="26"/>
          <w:szCs w:val="26"/>
        </w:rPr>
        <w:t xml:space="preserve">ISO/IEC 17000, ISO/IEC 17011, </w:t>
      </w:r>
      <w:r w:rsidRPr="00F30637">
        <w:rPr>
          <w:sz w:val="26"/>
          <w:szCs w:val="26"/>
        </w:rPr>
        <w:t xml:space="preserve">ISO 19011, </w:t>
      </w:r>
      <w:r w:rsidR="000350EF" w:rsidRPr="00F30637">
        <w:rPr>
          <w:sz w:val="26"/>
          <w:szCs w:val="26"/>
        </w:rPr>
        <w:t>IAF/ILAC</w:t>
      </w:r>
      <w:r w:rsidR="000350EF" w:rsidRPr="000350EF">
        <w:rPr>
          <w:sz w:val="26"/>
          <w:szCs w:val="26"/>
        </w:rPr>
        <w:t xml:space="preserve"> A1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</w:t>
      </w:r>
      <w:r w:rsidR="0082599A">
        <w:rPr>
          <w:sz w:val="26"/>
          <w:szCs w:val="26"/>
        </w:rPr>
        <w:t>.</w:t>
      </w:r>
    </w:p>
    <w:p w14:paraId="74371018" w14:textId="77777777" w:rsidR="00810EB8" w:rsidRDefault="00135188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 w:rsidRPr="005E4B2B">
        <w:rPr>
          <w:sz w:val="26"/>
          <w:szCs w:val="26"/>
        </w:rPr>
        <w:t>ЕААС –</w:t>
      </w:r>
      <w:r w:rsidR="004C5ED0" w:rsidRPr="005E4B2B">
        <w:rPr>
          <w:sz w:val="26"/>
          <w:szCs w:val="26"/>
        </w:rPr>
        <w:t xml:space="preserve"> </w:t>
      </w:r>
      <w:r w:rsidRPr="005E4B2B">
        <w:rPr>
          <w:sz w:val="26"/>
          <w:szCs w:val="26"/>
        </w:rPr>
        <w:t>Euro-Asian Accreditation Cooperation - Евразийское сотрудничество по аккредитации</w:t>
      </w:r>
      <w:r w:rsidR="00810EB8">
        <w:rPr>
          <w:sz w:val="26"/>
          <w:szCs w:val="26"/>
          <w:lang w:val="ky-KG"/>
        </w:rPr>
        <w:t>.</w:t>
      </w:r>
    </w:p>
    <w:p w14:paraId="210F1DA7" w14:textId="2EF39B52" w:rsid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trike/>
          <w:sz w:val="26"/>
          <w:szCs w:val="26"/>
          <w:lang w:val="ky-KG"/>
        </w:rPr>
      </w:pPr>
      <w:r w:rsidRPr="00321EF5">
        <w:rPr>
          <w:strike/>
          <w:sz w:val="26"/>
          <w:szCs w:val="26"/>
          <w:highlight w:val="yellow"/>
          <w:lang w:val="ky-KG"/>
        </w:rPr>
        <w:t xml:space="preserve">Управляющий комитет – </w:t>
      </w:r>
      <w:r w:rsidR="005B1A29" w:rsidRPr="00321EF5">
        <w:rPr>
          <w:strike/>
          <w:sz w:val="26"/>
          <w:szCs w:val="26"/>
          <w:highlight w:val="yellow"/>
          <w:lang w:val="ky-KG"/>
        </w:rPr>
        <w:t>небольшая группа членов, ответственная за повседневную работу и управление процессом Соглашения</w:t>
      </w:r>
      <w:r w:rsidR="00894896" w:rsidRPr="00321EF5">
        <w:rPr>
          <w:strike/>
          <w:sz w:val="26"/>
          <w:szCs w:val="26"/>
          <w:highlight w:val="yellow"/>
          <w:lang w:val="ky-KG"/>
        </w:rPr>
        <w:t xml:space="preserve"> ЕААС</w:t>
      </w:r>
      <w:r w:rsidR="00BC7D1F" w:rsidRPr="00321EF5">
        <w:rPr>
          <w:strike/>
          <w:sz w:val="26"/>
          <w:szCs w:val="26"/>
          <w:highlight w:val="yellow"/>
          <w:lang w:val="ky-KG"/>
        </w:rPr>
        <w:t xml:space="preserve"> по </w:t>
      </w:r>
      <w:r w:rsidR="00BC7D1F" w:rsidRPr="00321EF5">
        <w:rPr>
          <w:strike/>
          <w:color w:val="FF0000"/>
          <w:sz w:val="26"/>
          <w:szCs w:val="26"/>
          <w:highlight w:val="yellow"/>
          <w:lang w:val="ky-KG"/>
        </w:rPr>
        <w:t>Договоренности</w:t>
      </w:r>
      <w:r w:rsidR="005B1A29" w:rsidRPr="00321EF5">
        <w:rPr>
          <w:strike/>
          <w:sz w:val="26"/>
          <w:szCs w:val="26"/>
          <w:highlight w:val="yellow"/>
          <w:lang w:val="ky-KG"/>
        </w:rPr>
        <w:t>.</w:t>
      </w:r>
    </w:p>
    <w:p w14:paraId="529A6896" w14:textId="7649BB1A" w:rsidR="00321EF5" w:rsidRPr="00321EF5" w:rsidRDefault="00321EF5" w:rsidP="005B1A29">
      <w:pPr>
        <w:autoSpaceDE w:val="0"/>
        <w:autoSpaceDN w:val="0"/>
        <w:adjustRightInd w:val="0"/>
        <w:ind w:right="-1" w:firstLine="567"/>
        <w:jc w:val="both"/>
        <w:rPr>
          <w:color w:val="FF0000"/>
          <w:sz w:val="26"/>
          <w:szCs w:val="26"/>
          <w:lang w:val="ky-KG"/>
        </w:rPr>
      </w:pPr>
      <w:r w:rsidRPr="00321EF5">
        <w:rPr>
          <w:color w:val="FF0000"/>
          <w:sz w:val="26"/>
          <w:szCs w:val="26"/>
          <w:lang w:val="ky-KG"/>
        </w:rPr>
        <w:t>Комитет по управлению Договоренностью ЕААС – постоянный комитет, созданный в соответствии с п. 6.7 Устава ЕААС для управления Договоренностью ЕААС, в том числе обеспечения отбора, обучения, аттестации и мониторинга деятельности паритетных оценщиков</w:t>
      </w:r>
      <w:r>
        <w:rPr>
          <w:color w:val="FF0000"/>
          <w:sz w:val="26"/>
          <w:szCs w:val="26"/>
          <w:lang w:val="ky-KG"/>
        </w:rPr>
        <w:t xml:space="preserve"> (</w:t>
      </w:r>
      <w:r w:rsidRPr="00321EF5">
        <w:rPr>
          <w:i/>
          <w:iCs/>
          <w:sz w:val="26"/>
          <w:szCs w:val="26"/>
          <w:lang w:val="ky-KG"/>
        </w:rPr>
        <w:t>предложение РФ</w:t>
      </w:r>
      <w:r>
        <w:rPr>
          <w:color w:val="FF0000"/>
          <w:sz w:val="26"/>
          <w:szCs w:val="26"/>
          <w:lang w:val="ky-KG"/>
        </w:rPr>
        <w:t>).</w:t>
      </w:r>
    </w:p>
    <w:p w14:paraId="3C156861" w14:textId="7765BE56" w:rsidR="005B1A29" w:rsidRP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</w:t>
      </w:r>
      <w:r w:rsidR="005B1A29">
        <w:rPr>
          <w:sz w:val="26"/>
          <w:szCs w:val="26"/>
          <w:lang w:val="ky-KG"/>
        </w:rPr>
        <w:t xml:space="preserve"> - </w:t>
      </w:r>
      <w:r w:rsidR="00894896">
        <w:rPr>
          <w:sz w:val="26"/>
          <w:szCs w:val="26"/>
          <w:lang w:val="ky-KG"/>
        </w:rPr>
        <w:t>л</w:t>
      </w:r>
      <w:r w:rsidR="005B1A29" w:rsidRPr="005B1A29">
        <w:rPr>
          <w:sz w:val="26"/>
          <w:szCs w:val="26"/>
          <w:lang w:val="ky-KG"/>
        </w:rPr>
        <w:t xml:space="preserve">ицо, ответственное за руководство </w:t>
      </w:r>
      <w:r w:rsidR="005B1A29">
        <w:rPr>
          <w:sz w:val="26"/>
          <w:szCs w:val="26"/>
          <w:lang w:val="ky-KG"/>
        </w:rPr>
        <w:t>группой по</w:t>
      </w:r>
    </w:p>
    <w:p w14:paraId="4F95FEA0" w14:textId="12D866D6" w:rsidR="00CF4C34" w:rsidRPr="005B1A29" w:rsidRDefault="005B1A29" w:rsidP="005B1A29">
      <w:pPr>
        <w:autoSpaceDE w:val="0"/>
        <w:autoSpaceDN w:val="0"/>
        <w:adjustRightInd w:val="0"/>
        <w:ind w:right="-1"/>
        <w:jc w:val="both"/>
        <w:rPr>
          <w:sz w:val="26"/>
          <w:szCs w:val="26"/>
          <w:lang w:val="ky-KG"/>
        </w:rPr>
      </w:pPr>
      <w:r w:rsidRPr="005B1A29">
        <w:rPr>
          <w:sz w:val="26"/>
          <w:szCs w:val="26"/>
          <w:lang w:val="ky-KG"/>
        </w:rPr>
        <w:t>оценк</w:t>
      </w:r>
      <w:r>
        <w:rPr>
          <w:sz w:val="26"/>
          <w:szCs w:val="26"/>
          <w:lang w:val="ky-KG"/>
        </w:rPr>
        <w:t>е</w:t>
      </w:r>
      <w:r w:rsidRPr="005B1A29">
        <w:rPr>
          <w:sz w:val="26"/>
          <w:szCs w:val="26"/>
          <w:lang w:val="ky-KG"/>
        </w:rPr>
        <w:t xml:space="preserve"> органа по аккредитации</w:t>
      </w:r>
      <w:r>
        <w:rPr>
          <w:sz w:val="26"/>
          <w:szCs w:val="26"/>
          <w:lang w:val="ky-KG"/>
        </w:rPr>
        <w:t>;</w:t>
      </w:r>
    </w:p>
    <w:p w14:paraId="12664C45" w14:textId="481A99AC" w:rsidR="00810EB8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lastRenderedPageBreak/>
        <w:t xml:space="preserve">Кандидат в </w:t>
      </w:r>
      <w:r w:rsidRPr="009E0AD8">
        <w:rPr>
          <w:bCs/>
          <w:strike/>
          <w:sz w:val="26"/>
          <w:szCs w:val="26"/>
          <w:highlight w:val="yellow"/>
          <w:lang w:val="ky-KG"/>
        </w:rPr>
        <w:t>ч</w:t>
      </w:r>
      <w:r w:rsidR="00810EB8" w:rsidRPr="009E0AD8">
        <w:rPr>
          <w:bCs/>
          <w:strike/>
          <w:sz w:val="26"/>
          <w:szCs w:val="26"/>
          <w:highlight w:val="yellow"/>
        </w:rPr>
        <w:t>лен</w:t>
      </w:r>
      <w:r w:rsidRPr="009E0AD8">
        <w:rPr>
          <w:bCs/>
          <w:strike/>
          <w:sz w:val="26"/>
          <w:szCs w:val="26"/>
          <w:highlight w:val="yellow"/>
          <w:lang w:val="ky-KG"/>
        </w:rPr>
        <w:t>ы</w:t>
      </w:r>
      <w:r w:rsidR="00810EB8" w:rsidRPr="009E0AD8">
        <w:rPr>
          <w:bCs/>
          <w:strike/>
          <w:sz w:val="26"/>
          <w:szCs w:val="26"/>
          <w:highlight w:val="yellow"/>
        </w:rPr>
        <w:t xml:space="preserve"> группы по оценке</w:t>
      </w:r>
      <w:r w:rsidR="00810EB8" w:rsidRPr="009E0AD8">
        <w:rPr>
          <w:bCs/>
          <w:strike/>
          <w:sz w:val="26"/>
          <w:szCs w:val="26"/>
          <w:lang w:val="ky-KG"/>
        </w:rPr>
        <w:t xml:space="preserve"> </w:t>
      </w:r>
      <w:r w:rsidR="009E0AD8" w:rsidRPr="0004568E">
        <w:rPr>
          <w:color w:val="FF0000"/>
          <w:sz w:val="26"/>
          <w:szCs w:val="26"/>
        </w:rPr>
        <w:t>паритетны</w:t>
      </w:r>
      <w:r w:rsidR="009E0AD8">
        <w:rPr>
          <w:color w:val="FF0000"/>
          <w:sz w:val="26"/>
          <w:szCs w:val="26"/>
          <w:lang w:val="ky-KG"/>
        </w:rPr>
        <w:t>е</w:t>
      </w:r>
      <w:r w:rsidR="009E0AD8" w:rsidRPr="0004568E">
        <w:rPr>
          <w:color w:val="FF0000"/>
          <w:sz w:val="26"/>
          <w:szCs w:val="26"/>
        </w:rPr>
        <w:t xml:space="preserve"> оценщик</w:t>
      </w:r>
      <w:r w:rsidR="009E0AD8">
        <w:rPr>
          <w:color w:val="FF0000"/>
          <w:sz w:val="26"/>
          <w:szCs w:val="26"/>
          <w:lang w:val="ky-KG"/>
        </w:rPr>
        <w:t>и</w:t>
      </w:r>
      <w:r w:rsidR="009E0AD8">
        <w:rPr>
          <w:bCs/>
          <w:sz w:val="26"/>
          <w:szCs w:val="26"/>
          <w:lang w:val="ky-KG"/>
        </w:rPr>
        <w:t xml:space="preserve"> </w:t>
      </w:r>
      <w:r w:rsidR="00810EB8">
        <w:rPr>
          <w:bCs/>
          <w:sz w:val="26"/>
          <w:szCs w:val="26"/>
          <w:lang w:val="ky-KG"/>
        </w:rPr>
        <w:t>(</w:t>
      </w:r>
      <w:r>
        <w:rPr>
          <w:bCs/>
          <w:sz w:val="26"/>
          <w:szCs w:val="26"/>
          <w:lang w:val="ky-KG"/>
        </w:rPr>
        <w:t xml:space="preserve">номинальный </w:t>
      </w:r>
      <w:r w:rsidR="00810EB8">
        <w:rPr>
          <w:bCs/>
          <w:sz w:val="26"/>
          <w:szCs w:val="26"/>
          <w:lang w:val="ky-KG"/>
        </w:rPr>
        <w:t>оценщик) -</w:t>
      </w:r>
      <w:r w:rsidR="005B1A29">
        <w:rPr>
          <w:bCs/>
          <w:sz w:val="26"/>
          <w:szCs w:val="26"/>
          <w:lang w:val="ky-KG"/>
        </w:rPr>
        <w:t xml:space="preserve"> лицо</w:t>
      </w:r>
      <w:r w:rsidR="005B1A29"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может </w:t>
      </w:r>
      <w:r w:rsidR="005B1A29" w:rsidRPr="005B1A29">
        <w:rPr>
          <w:bCs/>
          <w:sz w:val="26"/>
          <w:szCs w:val="26"/>
          <w:lang w:val="ky-KG"/>
        </w:rPr>
        <w:t>работа</w:t>
      </w:r>
      <w:r>
        <w:rPr>
          <w:bCs/>
          <w:sz w:val="26"/>
          <w:szCs w:val="26"/>
          <w:lang w:val="ky-KG"/>
        </w:rPr>
        <w:t>ть в группе</w:t>
      </w:r>
      <w:r w:rsidR="005B1A29" w:rsidRPr="005B1A29">
        <w:rPr>
          <w:bCs/>
          <w:sz w:val="26"/>
          <w:szCs w:val="26"/>
          <w:lang w:val="ky-KG"/>
        </w:rPr>
        <w:t xml:space="preserve"> п</w:t>
      </w:r>
      <w:r w:rsidR="005B1A29">
        <w:rPr>
          <w:bCs/>
          <w:sz w:val="26"/>
          <w:szCs w:val="26"/>
          <w:lang w:val="ky-KG"/>
        </w:rPr>
        <w:t>о</w:t>
      </w:r>
      <w:r w:rsidR="005B1A29" w:rsidRPr="005B1A29">
        <w:rPr>
          <w:bCs/>
          <w:sz w:val="26"/>
          <w:szCs w:val="26"/>
          <w:lang w:val="ky-KG"/>
        </w:rPr>
        <w:t xml:space="preserve"> оценке орган</w:t>
      </w:r>
      <w:r w:rsidR="005B1A29">
        <w:rPr>
          <w:bCs/>
          <w:sz w:val="26"/>
          <w:szCs w:val="26"/>
          <w:lang w:val="ky-KG"/>
        </w:rPr>
        <w:t>а</w:t>
      </w:r>
      <w:r w:rsidR="005B1A29" w:rsidRPr="005B1A29">
        <w:rPr>
          <w:bCs/>
          <w:sz w:val="26"/>
          <w:szCs w:val="26"/>
          <w:lang w:val="ky-KG"/>
        </w:rPr>
        <w:t xml:space="preserve"> по аккредитации</w:t>
      </w:r>
      <w:r>
        <w:rPr>
          <w:bCs/>
          <w:sz w:val="26"/>
          <w:szCs w:val="26"/>
          <w:lang w:val="ky-KG"/>
        </w:rPr>
        <w:t>.</w:t>
      </w:r>
      <w:r w:rsidR="00096051" w:rsidRPr="00096051">
        <w:t xml:space="preserve"> </w:t>
      </w:r>
    </w:p>
    <w:p w14:paraId="336AD007" w14:textId="3F862849" w:rsidR="00FD3A3A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Ч</w:t>
      </w:r>
      <w:r w:rsidRPr="00810EB8">
        <w:rPr>
          <w:bCs/>
          <w:sz w:val="26"/>
          <w:szCs w:val="26"/>
        </w:rPr>
        <w:t>лен группы по оценке</w:t>
      </w:r>
      <w:r>
        <w:rPr>
          <w:bCs/>
          <w:sz w:val="26"/>
          <w:szCs w:val="26"/>
          <w:lang w:val="ky-KG"/>
        </w:rPr>
        <w:t xml:space="preserve"> (</w:t>
      </w:r>
      <w:r w:rsidRPr="009E0AD8">
        <w:rPr>
          <w:bCs/>
          <w:strike/>
          <w:sz w:val="26"/>
          <w:szCs w:val="26"/>
          <w:highlight w:val="yellow"/>
          <w:lang w:val="ky-KG"/>
        </w:rPr>
        <w:t>профессиональный</w:t>
      </w:r>
      <w:r w:rsidRPr="009E0AD8">
        <w:rPr>
          <w:bCs/>
          <w:strike/>
          <w:sz w:val="26"/>
          <w:szCs w:val="26"/>
          <w:lang w:val="ky-KG"/>
        </w:rPr>
        <w:t xml:space="preserve"> </w:t>
      </w:r>
      <w:r w:rsidR="009E0AD8">
        <w:rPr>
          <w:bCs/>
          <w:strike/>
          <w:sz w:val="26"/>
          <w:szCs w:val="26"/>
          <w:lang w:val="ky-KG"/>
        </w:rPr>
        <w:t xml:space="preserve"> </w:t>
      </w:r>
      <w:r w:rsidR="009E0AD8" w:rsidRPr="009E0AD8">
        <w:rPr>
          <w:bCs/>
          <w:color w:val="FF0000"/>
          <w:sz w:val="26"/>
          <w:szCs w:val="26"/>
          <w:lang w:val="ky-KG"/>
        </w:rPr>
        <w:t xml:space="preserve">паритетный </w:t>
      </w:r>
      <w:r>
        <w:rPr>
          <w:bCs/>
          <w:sz w:val="26"/>
          <w:szCs w:val="26"/>
          <w:lang w:val="ky-KG"/>
        </w:rPr>
        <w:t xml:space="preserve">оценщик) </w:t>
      </w:r>
      <w:r w:rsidR="00096051" w:rsidRPr="00096051">
        <w:rPr>
          <w:bCs/>
          <w:i/>
          <w:iCs/>
          <w:sz w:val="26"/>
          <w:szCs w:val="26"/>
          <w:lang w:val="ky-KG"/>
        </w:rPr>
        <w:t>(предложение РФ)</w:t>
      </w:r>
      <w:r>
        <w:rPr>
          <w:bCs/>
          <w:sz w:val="26"/>
          <w:szCs w:val="26"/>
          <w:lang w:val="ky-KG"/>
        </w:rPr>
        <w:t>- лицо</w:t>
      </w:r>
      <w:r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</w:t>
      </w:r>
      <w:r w:rsidR="00A40B6F">
        <w:rPr>
          <w:bCs/>
          <w:sz w:val="26"/>
          <w:szCs w:val="26"/>
          <w:lang w:val="ky-KG"/>
        </w:rPr>
        <w:t>принимало участие</w:t>
      </w:r>
      <w:r>
        <w:rPr>
          <w:bCs/>
          <w:sz w:val="26"/>
          <w:szCs w:val="26"/>
          <w:lang w:val="ky-KG"/>
        </w:rPr>
        <w:t xml:space="preserve"> в группе</w:t>
      </w:r>
      <w:r w:rsidRPr="005B1A29">
        <w:rPr>
          <w:bCs/>
          <w:sz w:val="26"/>
          <w:szCs w:val="26"/>
          <w:lang w:val="ky-KG"/>
        </w:rPr>
        <w:t xml:space="preserve"> п</w:t>
      </w:r>
      <w:r>
        <w:rPr>
          <w:bCs/>
          <w:sz w:val="26"/>
          <w:szCs w:val="26"/>
          <w:lang w:val="ky-KG"/>
        </w:rPr>
        <w:t>о</w:t>
      </w:r>
      <w:r w:rsidRPr="005B1A29">
        <w:rPr>
          <w:bCs/>
          <w:sz w:val="26"/>
          <w:szCs w:val="26"/>
          <w:lang w:val="ky-KG"/>
        </w:rPr>
        <w:t xml:space="preserve"> оценке орган</w:t>
      </w:r>
      <w:r>
        <w:rPr>
          <w:bCs/>
          <w:sz w:val="26"/>
          <w:szCs w:val="26"/>
          <w:lang w:val="ky-KG"/>
        </w:rPr>
        <w:t>а</w:t>
      </w:r>
      <w:r w:rsidRPr="005B1A29">
        <w:rPr>
          <w:bCs/>
          <w:sz w:val="26"/>
          <w:szCs w:val="26"/>
          <w:lang w:val="ky-KG"/>
        </w:rPr>
        <w:t xml:space="preserve"> по аккредитации</w:t>
      </w:r>
      <w:r w:rsidR="00A40B6F">
        <w:rPr>
          <w:bCs/>
          <w:sz w:val="26"/>
          <w:szCs w:val="26"/>
          <w:lang w:val="ky-KG"/>
        </w:rPr>
        <w:t xml:space="preserve"> не менее 2-х раз</w:t>
      </w:r>
      <w:r>
        <w:rPr>
          <w:bCs/>
          <w:sz w:val="26"/>
          <w:szCs w:val="26"/>
          <w:lang w:val="ky-KG"/>
        </w:rPr>
        <w:t>.</w:t>
      </w:r>
    </w:p>
    <w:p w14:paraId="23ECDB59" w14:textId="45E78B56" w:rsidR="00FD3A3A" w:rsidRPr="00FD3A3A" w:rsidRDefault="009E0AD8" w:rsidP="00EC6472">
      <w:pPr>
        <w:ind w:right="-1" w:firstLine="567"/>
        <w:jc w:val="both"/>
        <w:rPr>
          <w:bCs/>
          <w:color w:val="FF0000"/>
          <w:sz w:val="26"/>
          <w:szCs w:val="26"/>
          <w:lang w:val="ky-KG"/>
        </w:rPr>
      </w:pPr>
      <w:r>
        <w:rPr>
          <w:bCs/>
          <w:color w:val="FF0000"/>
          <w:sz w:val="26"/>
          <w:szCs w:val="26"/>
          <w:lang w:val="ky-KG"/>
        </w:rPr>
        <w:t>Паритетный оценщик – с</w:t>
      </w:r>
      <w:r w:rsidR="00FD3A3A" w:rsidRPr="00FD3A3A">
        <w:rPr>
          <w:bCs/>
          <w:color w:val="FF0000"/>
          <w:sz w:val="26"/>
          <w:szCs w:val="26"/>
          <w:lang w:val="ky-KG"/>
        </w:rPr>
        <w:t>тажёр</w:t>
      </w:r>
      <w:r>
        <w:rPr>
          <w:bCs/>
          <w:color w:val="FF0000"/>
          <w:sz w:val="26"/>
          <w:szCs w:val="26"/>
          <w:lang w:val="ky-KG"/>
        </w:rPr>
        <w:t xml:space="preserve"> </w:t>
      </w:r>
      <w:r w:rsidR="00FD3A3A" w:rsidRPr="00FD3A3A">
        <w:rPr>
          <w:bCs/>
          <w:color w:val="FF0000"/>
          <w:sz w:val="26"/>
          <w:szCs w:val="26"/>
          <w:lang w:val="ky-KG"/>
        </w:rPr>
        <w:t>– лицо, которое принима</w:t>
      </w:r>
      <w:r w:rsidR="00FD3A3A">
        <w:rPr>
          <w:bCs/>
          <w:color w:val="FF0000"/>
          <w:sz w:val="26"/>
          <w:szCs w:val="26"/>
          <w:lang w:val="ky-KG"/>
        </w:rPr>
        <w:t>ет</w:t>
      </w:r>
      <w:r w:rsidR="00FD3A3A" w:rsidRPr="00FD3A3A">
        <w:rPr>
          <w:bCs/>
          <w:color w:val="FF0000"/>
          <w:sz w:val="26"/>
          <w:szCs w:val="26"/>
          <w:lang w:val="ky-KG"/>
        </w:rPr>
        <w:t xml:space="preserve"> участие в группе по оценке </w:t>
      </w:r>
      <w:r w:rsidR="00EC6472">
        <w:rPr>
          <w:bCs/>
          <w:color w:val="FF0000"/>
          <w:sz w:val="26"/>
          <w:szCs w:val="26"/>
          <w:lang w:val="ky-KG"/>
        </w:rPr>
        <w:t xml:space="preserve">впервые </w:t>
      </w:r>
      <w:r w:rsidR="00EC6472" w:rsidRPr="00FD3A3A">
        <w:rPr>
          <w:i/>
          <w:sz w:val="26"/>
          <w:szCs w:val="26"/>
          <w:lang w:val="ky-KG"/>
        </w:rPr>
        <w:t>(Предложение ГУ «Узбекский центр аккредитации»)</w:t>
      </w:r>
      <w:r w:rsidR="00EC6472">
        <w:rPr>
          <w:sz w:val="26"/>
          <w:szCs w:val="26"/>
          <w:lang w:val="ky-KG"/>
        </w:rPr>
        <w:t>.</w:t>
      </w:r>
    </w:p>
    <w:p w14:paraId="2DA162B3" w14:textId="70C772D0" w:rsidR="00615AC9" w:rsidRPr="00BB37FB" w:rsidRDefault="00AB5C72" w:rsidP="00BB37FB">
      <w:pPr>
        <w:pStyle w:val="2"/>
        <w:ind w:left="567"/>
        <w:rPr>
          <w:b/>
          <w:bCs/>
          <w:lang w:val="ky-KG"/>
        </w:rPr>
      </w:pPr>
      <w:bookmarkStart w:id="25" w:name="_Toc341450017"/>
      <w:bookmarkStart w:id="26" w:name="_Toc342517091"/>
      <w:bookmarkStart w:id="27" w:name="_Toc179980435"/>
      <w:bookmarkStart w:id="28" w:name="_Hlk179888140"/>
      <w:r w:rsidRPr="00BB37FB">
        <w:rPr>
          <w:b/>
          <w:bCs/>
        </w:rPr>
        <w:t>3</w:t>
      </w:r>
      <w:r w:rsidR="00615AC9" w:rsidRPr="00BB37FB">
        <w:rPr>
          <w:b/>
          <w:bCs/>
        </w:rPr>
        <w:t xml:space="preserve"> </w:t>
      </w:r>
      <w:bookmarkEnd w:id="25"/>
      <w:bookmarkEnd w:id="26"/>
      <w:r w:rsidR="00FD57D4" w:rsidRPr="00BB37FB">
        <w:rPr>
          <w:b/>
          <w:bCs/>
          <w:lang w:val="ky-KG"/>
        </w:rPr>
        <w:t>Квалификация оценщиков. Критерии компетентности</w:t>
      </w:r>
      <w:bookmarkEnd w:id="27"/>
    </w:p>
    <w:p w14:paraId="034E3A4A" w14:textId="38451A19" w:rsidR="007E2C67" w:rsidRDefault="007E2C67" w:rsidP="00D44C90">
      <w:pPr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Региональная организация ЕААС имеет четыре категории оценщиков:</w:t>
      </w:r>
    </w:p>
    <w:p w14:paraId="4E0709F2" w14:textId="2E0A2D44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bookmarkStart w:id="29" w:name="_Hlk179977749"/>
      <w:r>
        <w:rPr>
          <w:sz w:val="26"/>
          <w:szCs w:val="26"/>
          <w:lang w:val="ky-KG"/>
        </w:rPr>
        <w:t xml:space="preserve">кандидат в </w:t>
      </w:r>
      <w:r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9E0AD8">
        <w:rPr>
          <w:strike/>
          <w:sz w:val="26"/>
          <w:szCs w:val="26"/>
          <w:lang w:val="ky-KG"/>
        </w:rPr>
        <w:t xml:space="preserve"> </w:t>
      </w:r>
      <w:bookmarkStart w:id="30" w:name="_Hlk181655567"/>
      <w:r w:rsidR="009E0AD8" w:rsidRPr="009E0AD8">
        <w:rPr>
          <w:color w:val="FF0000"/>
          <w:sz w:val="26"/>
          <w:szCs w:val="26"/>
          <w:lang w:val="ky-KG"/>
        </w:rPr>
        <w:t>паритетные оценщики</w:t>
      </w:r>
      <w:bookmarkEnd w:id="30"/>
      <w:r>
        <w:rPr>
          <w:sz w:val="26"/>
          <w:szCs w:val="26"/>
          <w:lang w:val="ky-KG"/>
        </w:rPr>
        <w:t>;</w:t>
      </w:r>
    </w:p>
    <w:p w14:paraId="2EFE9380" w14:textId="034DB6D7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 w:rsidRPr="009E0AD8">
        <w:rPr>
          <w:strike/>
          <w:sz w:val="26"/>
          <w:szCs w:val="26"/>
          <w:highlight w:val="yellow"/>
          <w:lang w:val="ky-KG"/>
        </w:rPr>
        <w:t>член группы по оценке</w:t>
      </w:r>
      <w:r w:rsidR="009E0AD8">
        <w:rPr>
          <w:strike/>
          <w:sz w:val="26"/>
          <w:szCs w:val="26"/>
          <w:lang w:val="ky-KG"/>
        </w:rPr>
        <w:t xml:space="preserve"> </w:t>
      </w:r>
      <w:r w:rsidR="009E0AD8" w:rsidRPr="009E0AD8">
        <w:rPr>
          <w:color w:val="FF0000"/>
          <w:sz w:val="26"/>
          <w:szCs w:val="26"/>
          <w:lang w:val="ky-KG"/>
        </w:rPr>
        <w:t>паритетный оценщик</w:t>
      </w:r>
      <w:r>
        <w:rPr>
          <w:sz w:val="26"/>
          <w:szCs w:val="26"/>
          <w:lang w:val="ky-KG"/>
        </w:rPr>
        <w:t>;</w:t>
      </w:r>
    </w:p>
    <w:p w14:paraId="5DF34751" w14:textId="325B7D44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заместитель руководителя группы по оценке;</w:t>
      </w:r>
    </w:p>
    <w:bookmarkEnd w:id="29"/>
    <w:p w14:paraId="7AE16D82" w14:textId="382EB932" w:rsidR="007E2C67" w:rsidRP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оценке.</w:t>
      </w:r>
    </w:p>
    <w:p w14:paraId="40A73863" w14:textId="576BF859" w:rsidR="00E45A48" w:rsidRPr="00E45A48" w:rsidRDefault="00E45A48" w:rsidP="00D44C90">
      <w:pPr>
        <w:ind w:right="-1" w:firstLine="567"/>
        <w:jc w:val="both"/>
        <w:rPr>
          <w:sz w:val="26"/>
          <w:szCs w:val="26"/>
          <w:lang w:val="ky-KG"/>
        </w:rPr>
      </w:pPr>
      <w:r w:rsidRPr="00E45A48">
        <w:rPr>
          <w:sz w:val="26"/>
          <w:szCs w:val="26"/>
          <w:lang w:val="ky-KG"/>
        </w:rPr>
        <w:t xml:space="preserve">В региональной организации по аккредитации_ЕААС установлены следующие критерии для компетнтности членов группы по </w:t>
      </w:r>
      <w:r w:rsidR="006B20CF">
        <w:rPr>
          <w:sz w:val="26"/>
          <w:szCs w:val="26"/>
          <w:lang w:val="ky-KG"/>
        </w:rPr>
        <w:t>паритетной</w:t>
      </w:r>
      <w:r w:rsidRPr="00E45A48">
        <w:rPr>
          <w:sz w:val="26"/>
          <w:szCs w:val="26"/>
          <w:lang w:val="ky-KG"/>
        </w:rPr>
        <w:t xml:space="preserve"> оценке</w:t>
      </w:r>
      <w:r w:rsidR="006B20CF">
        <w:rPr>
          <w:sz w:val="26"/>
          <w:szCs w:val="26"/>
          <w:lang w:val="ky-KG"/>
        </w:rPr>
        <w:t xml:space="preserve"> (далее группы по оценке)</w:t>
      </w:r>
      <w:r w:rsidR="009E0AD8">
        <w:rPr>
          <w:sz w:val="26"/>
          <w:szCs w:val="26"/>
          <w:lang w:val="ky-KG"/>
        </w:rPr>
        <w:t>.</w:t>
      </w:r>
    </w:p>
    <w:p w14:paraId="3726AB31" w14:textId="7F549BDD" w:rsidR="00E45A48" w:rsidRDefault="00E45A48" w:rsidP="00D44C90">
      <w:pPr>
        <w:pStyle w:val="3"/>
        <w:ind w:left="567" w:right="-1"/>
        <w:jc w:val="left"/>
        <w:rPr>
          <w:lang w:val="ky-KG"/>
        </w:rPr>
      </w:pPr>
      <w:bookmarkStart w:id="31" w:name="_Toc179980436"/>
      <w:bookmarkStart w:id="32" w:name="_Toc342517092"/>
      <w:bookmarkEnd w:id="28"/>
      <w:r w:rsidRPr="00E45A48">
        <w:rPr>
          <w:lang w:val="ky-KG"/>
        </w:rPr>
        <w:t xml:space="preserve">3.1 Кандидат в </w:t>
      </w:r>
      <w:r w:rsidRPr="009E0AD8">
        <w:rPr>
          <w:strike/>
          <w:highlight w:val="yellow"/>
          <w:lang w:val="ky-KG"/>
        </w:rPr>
        <w:t>члены группы по оценке</w:t>
      </w:r>
      <w:bookmarkEnd w:id="31"/>
      <w:r w:rsidR="009E0AD8">
        <w:rPr>
          <w:strike/>
          <w:lang w:val="ky-KG"/>
        </w:rPr>
        <w:t xml:space="preserve"> </w:t>
      </w:r>
      <w:r w:rsidRPr="00E45A48">
        <w:rPr>
          <w:lang w:val="ky-KG"/>
        </w:rPr>
        <w:t xml:space="preserve"> </w:t>
      </w:r>
      <w:r w:rsidR="009E0AD8" w:rsidRPr="009E0AD8">
        <w:rPr>
          <w:color w:val="FF0000"/>
          <w:lang w:val="ky-KG"/>
        </w:rPr>
        <w:t>паритетные оценщики</w:t>
      </w:r>
    </w:p>
    <w:p w14:paraId="3BC4966C" w14:textId="46D3766D" w:rsidR="00BD2E02" w:rsidRDefault="00E45A48" w:rsidP="00D44C90">
      <w:pPr>
        <w:ind w:right="-1" w:firstLine="567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3.1.1</w:t>
      </w:r>
      <w:r w:rsidR="00FD57D4" w:rsidRPr="00FD57D4">
        <w:rPr>
          <w:sz w:val="26"/>
          <w:szCs w:val="26"/>
        </w:rPr>
        <w:t xml:space="preserve"> </w:t>
      </w:r>
      <w:r w:rsidR="00BD2E02" w:rsidRPr="00FD57D4">
        <w:rPr>
          <w:sz w:val="26"/>
          <w:szCs w:val="26"/>
        </w:rPr>
        <w:t xml:space="preserve">Кандидат </w:t>
      </w:r>
      <w:r w:rsidR="00BD2E02" w:rsidRPr="009E0AD8">
        <w:rPr>
          <w:strike/>
          <w:sz w:val="26"/>
          <w:szCs w:val="26"/>
          <w:highlight w:val="yellow"/>
        </w:rPr>
        <w:t xml:space="preserve">в члены </w:t>
      </w:r>
      <w:r w:rsidR="00BD2E02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BD2E02" w:rsidRPr="00FD57D4">
        <w:rPr>
          <w:sz w:val="26"/>
          <w:szCs w:val="26"/>
        </w:rPr>
        <w:t xml:space="preserve"> </w:t>
      </w:r>
      <w:r w:rsidR="009E0AD8">
        <w:rPr>
          <w:sz w:val="26"/>
          <w:szCs w:val="26"/>
          <w:lang w:val="ky-KG"/>
        </w:rPr>
        <w:t xml:space="preserve"> </w:t>
      </w:r>
      <w:r w:rsidR="009E0AD8" w:rsidRPr="009E0AD8">
        <w:rPr>
          <w:color w:val="FF0000"/>
          <w:sz w:val="26"/>
          <w:szCs w:val="26"/>
          <w:lang w:val="ky-KG"/>
        </w:rPr>
        <w:t xml:space="preserve">в паритетные оценщики </w:t>
      </w:r>
      <w:r w:rsidR="00BD2E02" w:rsidRPr="00FD57D4">
        <w:rPr>
          <w:sz w:val="26"/>
          <w:szCs w:val="26"/>
        </w:rPr>
        <w:t>должен</w:t>
      </w:r>
      <w:r w:rsidR="00BD2E02">
        <w:rPr>
          <w:sz w:val="26"/>
          <w:szCs w:val="26"/>
          <w:lang w:val="ky-KG"/>
        </w:rPr>
        <w:t>:</w:t>
      </w:r>
    </w:p>
    <w:p w14:paraId="5A7D6A56" w14:textId="4359E0DE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Pr="00BD2E02">
        <w:rPr>
          <w:sz w:val="26"/>
          <w:szCs w:val="26"/>
        </w:rPr>
        <w:t xml:space="preserve"> быть действующим и штатным сотрудником </w:t>
      </w:r>
      <w:r w:rsidRPr="009E0AD8">
        <w:rPr>
          <w:strike/>
          <w:sz w:val="26"/>
          <w:szCs w:val="26"/>
          <w:highlight w:val="yellow"/>
        </w:rPr>
        <w:t>назначающего</w:t>
      </w:r>
      <w:r w:rsidRPr="00BD2E02">
        <w:rPr>
          <w:sz w:val="26"/>
          <w:szCs w:val="26"/>
        </w:rPr>
        <w:t xml:space="preserve"> </w:t>
      </w:r>
      <w:r w:rsidR="009E0AD8" w:rsidRPr="009E0AD8">
        <w:rPr>
          <w:color w:val="0000CC"/>
          <w:sz w:val="26"/>
          <w:szCs w:val="26"/>
          <w:lang w:val="ky-KG"/>
        </w:rPr>
        <w:t xml:space="preserve">номинирующего </w:t>
      </w:r>
      <w:r w:rsidRPr="00BD2E02">
        <w:rPr>
          <w:sz w:val="26"/>
          <w:szCs w:val="26"/>
        </w:rPr>
        <w:t>органа по аккредитации (нанятые по контракту оценщики не приемлемы);</w:t>
      </w:r>
    </w:p>
    <w:p w14:paraId="18654587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0290F2F" w14:textId="5179CCAA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желательно име</w:t>
      </w:r>
      <w:ins w:id="33" w:author="Турлоева Айша Бадрудиновна" w:date="2025-02-05T11:04:00Z">
        <w:r w:rsidR="00553F29">
          <w:rPr>
            <w:sz w:val="26"/>
            <w:szCs w:val="26"/>
          </w:rPr>
          <w:t>ть</w:t>
        </w:r>
      </w:ins>
      <w:del w:id="34" w:author="Турлоева Айша Бадрудиновна" w:date="2025-02-05T11:04:00Z">
        <w:r w:rsidR="00553F29" w:rsidDel="00553F29">
          <w:rPr>
            <w:sz w:val="26"/>
            <w:szCs w:val="26"/>
          </w:rPr>
          <w:delText>л</w:delText>
        </w:r>
      </w:del>
      <w:r w:rsidRPr="00BD2E02">
        <w:rPr>
          <w:sz w:val="26"/>
          <w:szCs w:val="26"/>
        </w:rPr>
        <w:t xml:space="preserve"> опыт управления </w:t>
      </w:r>
      <w:r>
        <w:rPr>
          <w:sz w:val="26"/>
          <w:szCs w:val="26"/>
          <w:lang w:val="ky-KG"/>
        </w:rPr>
        <w:t>схемами</w:t>
      </w:r>
      <w:r w:rsidRPr="00BD2E02">
        <w:rPr>
          <w:sz w:val="26"/>
          <w:szCs w:val="26"/>
        </w:rPr>
        <w:t xml:space="preserve"> аккредитации;</w:t>
      </w:r>
    </w:p>
    <w:p w14:paraId="423827F6" w14:textId="34D31B98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>
        <w:rPr>
          <w:sz w:val="26"/>
          <w:szCs w:val="26"/>
          <w:lang w:val="ky-KG"/>
        </w:rPr>
        <w:t xml:space="preserve">должен провести </w:t>
      </w:r>
      <w:del w:id="35" w:author="Турлоева Айша Бадрудиновна" w:date="2025-02-05T11:04:00Z">
        <w:r w:rsidRPr="00BD2E02" w:rsidDel="00553F29">
          <w:rPr>
            <w:sz w:val="26"/>
            <w:szCs w:val="26"/>
          </w:rPr>
          <w:delText xml:space="preserve">значительное количество оценок (т. е. </w:delText>
        </w:r>
      </w:del>
      <w:r w:rsidRPr="00BD2E02">
        <w:rPr>
          <w:sz w:val="26"/>
          <w:szCs w:val="26"/>
        </w:rPr>
        <w:t xml:space="preserve">не менее 10 оценок в качестве квалифицированного руководителя Группы оценки) </w:t>
      </w:r>
      <w:r w:rsidRPr="0045217B">
        <w:rPr>
          <w:strike/>
          <w:sz w:val="26"/>
          <w:szCs w:val="26"/>
          <w:highlight w:val="yellow"/>
        </w:rPr>
        <w:t>в соответствии с конкретными</w:t>
      </w:r>
      <w:r w:rsidRPr="0045217B">
        <w:rPr>
          <w:strike/>
          <w:sz w:val="26"/>
          <w:szCs w:val="26"/>
        </w:rPr>
        <w:t xml:space="preserve"> </w:t>
      </w:r>
      <w:r w:rsidRPr="0045217B">
        <w:rPr>
          <w:strike/>
          <w:sz w:val="26"/>
          <w:szCs w:val="26"/>
          <w:highlight w:val="yellow"/>
        </w:rPr>
        <w:t>стандартами уровня 3 и/или Уровня 4</w:t>
      </w:r>
      <w:r w:rsidR="0045217B">
        <w:rPr>
          <w:strike/>
          <w:sz w:val="26"/>
          <w:szCs w:val="26"/>
          <w:lang w:val="ky-KG"/>
        </w:rPr>
        <w:t xml:space="preserve"> </w:t>
      </w:r>
      <w:r w:rsidR="0045217B" w:rsidRPr="0045217B">
        <w:rPr>
          <w:color w:val="FF0000"/>
          <w:sz w:val="26"/>
          <w:szCs w:val="26"/>
          <w:lang w:val="ky-KG"/>
        </w:rPr>
        <w:t>в рамках соответствующей области признания (3-й уровень) Договоренности ЕААС</w:t>
      </w:r>
      <w:r w:rsidR="0045217B">
        <w:rPr>
          <w:color w:val="FF0000"/>
          <w:sz w:val="26"/>
          <w:szCs w:val="26"/>
          <w:lang w:val="ky-KG"/>
        </w:rPr>
        <w:t xml:space="preserve"> </w:t>
      </w:r>
      <w:r w:rsidR="0045217B" w:rsidRPr="0045217B">
        <w:rPr>
          <w:i/>
          <w:iCs/>
          <w:sz w:val="26"/>
          <w:szCs w:val="26"/>
          <w:lang w:val="ky-KG"/>
        </w:rPr>
        <w:t>(предложение РФ)</w:t>
      </w:r>
      <w:r w:rsidRPr="0045217B">
        <w:rPr>
          <w:i/>
          <w:iCs/>
          <w:sz w:val="26"/>
          <w:szCs w:val="26"/>
        </w:rPr>
        <w:t>;</w:t>
      </w:r>
    </w:p>
    <w:p w14:paraId="7F61D072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техническую подготовку, соответствующую сфере признания в качестве эксперта по оценке;</w:t>
      </w:r>
    </w:p>
    <w:p w14:paraId="6686A9F6" w14:textId="71D9A0E4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обладать глубокими знаниями о применении соответствующих стандартов ISO или ISO /IEC и соответствующих документов IAF / ILAC и других прикладных документов ЕААС, а также соответствующих дополнительных требований </w:t>
      </w:r>
      <w:ins w:id="36" w:author="Турлоева Айша Бадрудиновна" w:date="2025-02-05T11:05:00Z">
        <w:r w:rsidR="00553F29">
          <w:rPr>
            <w:sz w:val="26"/>
            <w:szCs w:val="26"/>
          </w:rPr>
          <w:t xml:space="preserve">Договоренности ЕААС </w:t>
        </w:r>
      </w:ins>
      <w:del w:id="37" w:author="Турлоева Айша Бадрудиновна" w:date="2025-02-05T11:05:00Z">
        <w:r w:rsidRPr="00BD2E02" w:rsidDel="00553F29">
          <w:rPr>
            <w:sz w:val="26"/>
            <w:szCs w:val="26"/>
          </w:rPr>
          <w:delText>MRA</w:delText>
        </w:r>
      </w:del>
      <w:r w:rsidRPr="00BD2E02">
        <w:rPr>
          <w:sz w:val="26"/>
          <w:szCs w:val="26"/>
        </w:rPr>
        <w:t>;</w:t>
      </w:r>
    </w:p>
    <w:p w14:paraId="16E7DD0C" w14:textId="5CB709D0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 w:rsidR="009E0AD8">
        <w:rPr>
          <w:sz w:val="26"/>
          <w:szCs w:val="26"/>
          <w:lang w:val="ky-KG"/>
        </w:rPr>
        <w:t>и</w:t>
      </w:r>
      <w:r w:rsidRPr="00BD2E02">
        <w:rPr>
          <w:sz w:val="26"/>
          <w:szCs w:val="26"/>
        </w:rPr>
        <w:t>меть</w:t>
      </w:r>
      <w:r>
        <w:rPr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 xml:space="preserve">возможность выезжать в </w:t>
      </w:r>
      <w:r w:rsidRPr="001A059B">
        <w:rPr>
          <w:strike/>
          <w:sz w:val="26"/>
          <w:szCs w:val="26"/>
          <w:highlight w:val="yellow"/>
        </w:rPr>
        <w:t>другие</w:t>
      </w:r>
      <w:r w:rsidRPr="00BD2E02">
        <w:rPr>
          <w:sz w:val="26"/>
          <w:szCs w:val="26"/>
        </w:rPr>
        <w:t xml:space="preserve"> страны </w:t>
      </w:r>
      <w:r w:rsidR="001A059B" w:rsidRPr="001A059B">
        <w:rPr>
          <w:color w:val="FF0000"/>
          <w:sz w:val="26"/>
          <w:szCs w:val="26"/>
          <w:lang w:val="ky-KG"/>
        </w:rPr>
        <w:t>ЕААС</w:t>
      </w:r>
      <w:r w:rsidR="001A059B">
        <w:rPr>
          <w:sz w:val="26"/>
          <w:szCs w:val="26"/>
          <w:lang w:val="ky-KG"/>
        </w:rPr>
        <w:t xml:space="preserve"> </w:t>
      </w:r>
      <w:r w:rsidR="001A059B" w:rsidRPr="0045217B">
        <w:rPr>
          <w:i/>
          <w:iCs/>
          <w:sz w:val="26"/>
          <w:szCs w:val="26"/>
          <w:lang w:val="ky-KG"/>
        </w:rPr>
        <w:t>(предложение РФ)</w:t>
      </w:r>
      <w:r w:rsidR="001A059B">
        <w:rPr>
          <w:i/>
          <w:iCs/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 xml:space="preserve">для проведения </w:t>
      </w:r>
      <w:r w:rsidRPr="001A059B">
        <w:rPr>
          <w:strike/>
          <w:sz w:val="26"/>
          <w:szCs w:val="26"/>
          <w:highlight w:val="yellow"/>
        </w:rPr>
        <w:t>оценочных мероприятий</w:t>
      </w:r>
      <w:r w:rsidR="001A059B">
        <w:rPr>
          <w:sz w:val="26"/>
          <w:szCs w:val="26"/>
          <w:lang w:val="ky-KG"/>
        </w:rPr>
        <w:t xml:space="preserve"> </w:t>
      </w:r>
      <w:r w:rsidR="001A059B" w:rsidRPr="001A059B">
        <w:rPr>
          <w:color w:val="0000CC"/>
          <w:sz w:val="26"/>
          <w:szCs w:val="26"/>
          <w:lang w:val="ky-KG"/>
        </w:rPr>
        <w:t>оценки</w:t>
      </w:r>
      <w:r w:rsidRPr="00BD2E02">
        <w:rPr>
          <w:sz w:val="26"/>
          <w:szCs w:val="26"/>
        </w:rPr>
        <w:t>.</w:t>
      </w:r>
    </w:p>
    <w:p w14:paraId="28A1D425" w14:textId="3B3644DE" w:rsidR="00FD57D4" w:rsidRPr="00FD57D4" w:rsidRDefault="00BD2E02" w:rsidP="00467887">
      <w:pPr>
        <w:ind w:right="-1"/>
        <w:rPr>
          <w:sz w:val="26"/>
          <w:szCs w:val="26"/>
        </w:rPr>
      </w:pPr>
      <w:bookmarkStart w:id="38" w:name="_Hlk179908004"/>
      <w:r>
        <w:rPr>
          <w:sz w:val="26"/>
          <w:szCs w:val="26"/>
          <w:lang w:val="ky-KG"/>
        </w:rPr>
        <w:t xml:space="preserve">3.1.2 </w:t>
      </w:r>
      <w:r w:rsidR="00FD57D4" w:rsidRPr="00FD57D4">
        <w:rPr>
          <w:sz w:val="26"/>
          <w:szCs w:val="26"/>
        </w:rPr>
        <w:t xml:space="preserve">Кандидат в </w:t>
      </w:r>
      <w:r w:rsidR="00FD57D4" w:rsidRPr="009E0AD8">
        <w:rPr>
          <w:strike/>
          <w:sz w:val="26"/>
          <w:szCs w:val="26"/>
          <w:highlight w:val="yellow"/>
        </w:rPr>
        <w:t xml:space="preserve">члены </w:t>
      </w:r>
      <w:r w:rsidR="00E45A48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</w:t>
      </w:r>
      <w:r w:rsidR="009E0AD8" w:rsidRPr="009E0AD8">
        <w:rPr>
          <w:color w:val="FF0000"/>
          <w:sz w:val="26"/>
          <w:szCs w:val="26"/>
        </w:rPr>
        <w:t>паритетные оценщики</w:t>
      </w:r>
      <w:r w:rsidR="009E0AD8" w:rsidRPr="009E0AD8">
        <w:rPr>
          <w:color w:val="FF000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</w:t>
      </w:r>
      <w:bookmarkEnd w:id="38"/>
      <w:r w:rsidR="00FD57D4" w:rsidRPr="00FD57D4">
        <w:rPr>
          <w:sz w:val="26"/>
          <w:szCs w:val="26"/>
        </w:rPr>
        <w:t>обладать качествами, позволяющими ему</w:t>
      </w:r>
      <w:r w:rsidR="00E45A48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оценивать организации. В частности, кандидат в </w:t>
      </w:r>
      <w:r w:rsidR="00FD57D4" w:rsidRPr="009E0AD8">
        <w:rPr>
          <w:strike/>
          <w:sz w:val="26"/>
          <w:szCs w:val="26"/>
          <w:highlight w:val="yellow"/>
        </w:rPr>
        <w:t xml:space="preserve">члены </w:t>
      </w:r>
      <w:r w:rsidR="00E45A48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</w:t>
      </w:r>
      <w:r w:rsidR="009E0AD8" w:rsidRPr="009E0AD8">
        <w:rPr>
          <w:color w:val="FF0000"/>
          <w:sz w:val="26"/>
          <w:szCs w:val="26"/>
          <w:lang w:val="ky-KG"/>
        </w:rPr>
        <w:t xml:space="preserve">паритетные оценщики </w:t>
      </w:r>
      <w:r w:rsidR="00FD57D4" w:rsidRPr="00FD57D4">
        <w:rPr>
          <w:sz w:val="26"/>
          <w:szCs w:val="26"/>
        </w:rPr>
        <w:t>должен иметь cледующие личные качества и навыки:</w:t>
      </w:r>
    </w:p>
    <w:p w14:paraId="63545C77" w14:textId="287AB5B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открытым и зрелым;</w:t>
      </w:r>
    </w:p>
    <w:p w14:paraId="366C36F2" w14:textId="0823FE16" w:rsidR="00FD57D4" w:rsidRPr="00BD2E02" w:rsidRDefault="00553F29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ins w:id="39" w:author="Турлоева Айша Бадрудиновна" w:date="2025-02-05T11:05:00Z">
        <w:r>
          <w:rPr>
            <w:sz w:val="26"/>
            <w:szCs w:val="26"/>
          </w:rPr>
          <w:t xml:space="preserve">Обладать </w:t>
        </w:r>
      </w:ins>
      <w:del w:id="40" w:author="Турлоева Айша Бадрудиновна" w:date="2025-02-05T11:05:00Z">
        <w:r w:rsidR="00FD57D4" w:rsidRPr="00BD2E02" w:rsidDel="00553F29">
          <w:rPr>
            <w:sz w:val="26"/>
            <w:szCs w:val="26"/>
          </w:rPr>
          <w:delText>Иметь</w:delText>
        </w:r>
      </w:del>
      <w:r w:rsidR="00FD57D4" w:rsidRPr="00BD2E02">
        <w:rPr>
          <w:sz w:val="26"/>
          <w:szCs w:val="26"/>
        </w:rPr>
        <w:t xml:space="preserve"> здравы</w:t>
      </w:r>
      <w:ins w:id="41" w:author="Турлоева Айша Бадрудиновна" w:date="2025-02-05T11:05:00Z">
        <w:r>
          <w:rPr>
            <w:sz w:val="26"/>
            <w:szCs w:val="26"/>
          </w:rPr>
          <w:t>м</w:t>
        </w:r>
      </w:ins>
      <w:del w:id="42" w:author="Турлоева Айша Бадрудиновна" w:date="2025-02-05T11:05:00Z">
        <w:r w:rsidR="00FD57D4" w:rsidRPr="00BD2E02" w:rsidDel="00553F29">
          <w:rPr>
            <w:sz w:val="26"/>
            <w:szCs w:val="26"/>
          </w:rPr>
          <w:delText>й</w:delText>
        </w:r>
      </w:del>
      <w:r w:rsidR="00FD57D4" w:rsidRPr="00BD2E02">
        <w:rPr>
          <w:sz w:val="26"/>
          <w:szCs w:val="26"/>
        </w:rPr>
        <w:t xml:space="preserve"> смысл</w:t>
      </w:r>
      <w:ins w:id="43" w:author="Турлоева Айша Бадрудиновна" w:date="2025-02-05T11:05:00Z">
        <w:r>
          <w:rPr>
            <w:sz w:val="26"/>
            <w:szCs w:val="26"/>
          </w:rPr>
          <w:t>ом</w:t>
        </w:r>
      </w:ins>
      <w:r w:rsidR="00FD57D4" w:rsidRPr="00BD2E02">
        <w:rPr>
          <w:sz w:val="26"/>
          <w:szCs w:val="26"/>
        </w:rPr>
        <w:t xml:space="preserve"> и аналитически</w:t>
      </w:r>
      <w:ins w:id="44" w:author="Турлоева Айша Бадрудиновна" w:date="2025-02-05T11:05:00Z">
        <w:r>
          <w:rPr>
            <w:sz w:val="26"/>
            <w:szCs w:val="26"/>
          </w:rPr>
          <w:t>ми</w:t>
        </w:r>
      </w:ins>
      <w:del w:id="45" w:author="Турлоева Айша Бадрудиновна" w:date="2025-02-05T11:05:00Z">
        <w:r w:rsidR="00FD57D4" w:rsidRPr="00BD2E02" w:rsidDel="00553F29">
          <w:rPr>
            <w:sz w:val="26"/>
            <w:szCs w:val="26"/>
          </w:rPr>
          <w:delText>е</w:delText>
        </w:r>
      </w:del>
      <w:r w:rsidR="00FD57D4" w:rsidRPr="00BD2E02">
        <w:rPr>
          <w:sz w:val="26"/>
          <w:szCs w:val="26"/>
        </w:rPr>
        <w:t xml:space="preserve"> способност</w:t>
      </w:r>
      <w:ins w:id="46" w:author="Турлоева Айша Бадрудиновна" w:date="2025-02-05T11:05:00Z">
        <w:r>
          <w:rPr>
            <w:sz w:val="26"/>
            <w:szCs w:val="26"/>
          </w:rPr>
          <w:t>ями</w:t>
        </w:r>
      </w:ins>
      <w:del w:id="47" w:author="Турлоева Айша Бадрудиновна" w:date="2025-02-05T11:05:00Z">
        <w:r w:rsidR="00FD57D4" w:rsidRPr="00BD2E02" w:rsidDel="00553F29">
          <w:rPr>
            <w:sz w:val="26"/>
            <w:szCs w:val="26"/>
          </w:rPr>
          <w:delText>и</w:delText>
        </w:r>
      </w:del>
      <w:r w:rsidR="00FD57D4" w:rsidRPr="00BD2E02">
        <w:rPr>
          <w:sz w:val="26"/>
          <w:szCs w:val="26"/>
        </w:rPr>
        <w:t>;</w:t>
      </w:r>
    </w:p>
    <w:p w14:paraId="7084A319" w14:textId="09371E2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lastRenderedPageBreak/>
        <w:t>Уметь реалистично воспринимать ситуации, понимать сложные операции в широкой перспективе и пон</w:t>
      </w:r>
      <w:r w:rsidR="00E45A48" w:rsidRPr="00BD2E02">
        <w:rPr>
          <w:sz w:val="26"/>
          <w:szCs w:val="26"/>
          <w:lang w:val="ky-KG"/>
        </w:rPr>
        <w:t>имать</w:t>
      </w:r>
      <w:r w:rsidRPr="00BD2E02">
        <w:rPr>
          <w:sz w:val="26"/>
          <w:szCs w:val="26"/>
        </w:rPr>
        <w:t xml:space="preserve"> роль отдельны</w:t>
      </w:r>
      <w:r w:rsidR="00E45A48" w:rsidRPr="00BD2E02">
        <w:rPr>
          <w:sz w:val="26"/>
          <w:szCs w:val="26"/>
          <w:lang w:val="ky-KG"/>
        </w:rPr>
        <w:t>х</w:t>
      </w:r>
      <w:r w:rsidRPr="00BD2E02">
        <w:rPr>
          <w:sz w:val="26"/>
          <w:szCs w:val="26"/>
        </w:rPr>
        <w:t xml:space="preserve"> подразделени</w:t>
      </w:r>
      <w:r w:rsidR="00E45A48" w:rsidRPr="00BD2E02">
        <w:rPr>
          <w:sz w:val="26"/>
          <w:szCs w:val="26"/>
          <w:lang w:val="ky-KG"/>
        </w:rPr>
        <w:t>й</w:t>
      </w:r>
      <w:r w:rsidRPr="00BD2E02">
        <w:rPr>
          <w:sz w:val="26"/>
          <w:szCs w:val="26"/>
        </w:rPr>
        <w:t xml:space="preserve"> внутри организации;</w:t>
      </w:r>
    </w:p>
    <w:p w14:paraId="2B71F756" w14:textId="2233DAA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bookmarkStart w:id="48" w:name="_Hlk179824033"/>
      <w:r w:rsidRPr="00BD2E02">
        <w:rPr>
          <w:sz w:val="26"/>
          <w:szCs w:val="26"/>
        </w:rPr>
        <w:t>Быть</w:t>
      </w:r>
      <w:bookmarkEnd w:id="48"/>
      <w:r w:rsidRPr="00BD2E02">
        <w:rPr>
          <w:sz w:val="26"/>
          <w:szCs w:val="26"/>
        </w:rPr>
        <w:t xml:space="preserve"> решительным и дипломатичным; </w:t>
      </w:r>
    </w:p>
    <w:p w14:paraId="4E2A5E75" w14:textId="0BB5F14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разносторонним и чувствительным к культуре;</w:t>
      </w:r>
    </w:p>
    <w:p w14:paraId="4A767B88" w14:textId="262117F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настойчивым и способным сосредоточиться;</w:t>
      </w:r>
    </w:p>
    <w:p w14:paraId="3E6DDFC1" w14:textId="7F7F570B" w:rsidR="00FD57D4" w:rsidRPr="00BD2E02" w:rsidRDefault="00553F29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ins w:id="49" w:author="Турлоева Айша Бадрудиновна" w:date="2025-02-05T11:06:00Z">
        <w:r>
          <w:rPr>
            <w:sz w:val="26"/>
            <w:szCs w:val="26"/>
          </w:rPr>
          <w:t xml:space="preserve">Уметь работать в команде </w:t>
        </w:r>
      </w:ins>
      <w:del w:id="50" w:author="Турлоева Айша Бадрудиновна" w:date="2025-02-05T11:06:00Z">
        <w:r w:rsidR="00FD57D4" w:rsidRPr="00BD2E02" w:rsidDel="00553F29">
          <w:rPr>
            <w:sz w:val="26"/>
            <w:szCs w:val="26"/>
          </w:rPr>
          <w:delText>Быть командным игроком</w:delText>
        </w:r>
      </w:del>
      <w:r w:rsidR="00FD57D4" w:rsidRPr="00BD2E02">
        <w:rPr>
          <w:sz w:val="26"/>
          <w:szCs w:val="26"/>
        </w:rPr>
        <w:t>;</w:t>
      </w:r>
    </w:p>
    <w:p w14:paraId="182DD6AB" w14:textId="7BC8551D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навыки проведения собеседований, презентаций, ведения заметок и написания отчетов;</w:t>
      </w:r>
    </w:p>
    <w:p w14:paraId="319112A6" w14:textId="4C4FCB0B" w:rsidR="00FD57D4" w:rsidRPr="00553F29" w:rsidDel="00553F29" w:rsidRDefault="00FD57D4" w:rsidP="00553F29">
      <w:pPr>
        <w:pStyle w:val="ae"/>
        <w:numPr>
          <w:ilvl w:val="0"/>
          <w:numId w:val="42"/>
        </w:numPr>
        <w:ind w:right="-1"/>
        <w:rPr>
          <w:del w:id="51" w:author="Турлоева Айша Бадрудиновна" w:date="2025-02-05T11:07:00Z"/>
          <w:sz w:val="26"/>
          <w:szCs w:val="26"/>
          <w:rPrChange w:id="52" w:author="Турлоева Айша Бадрудиновна" w:date="2025-02-05T11:07:00Z">
            <w:rPr>
              <w:del w:id="53" w:author="Турлоева Айша Бадрудиновна" w:date="2025-02-05T11:07:00Z"/>
            </w:rPr>
          </w:rPrChange>
        </w:rPr>
      </w:pPr>
      <w:r w:rsidRPr="001A059B">
        <w:rPr>
          <w:sz w:val="26"/>
          <w:szCs w:val="26"/>
        </w:rPr>
        <w:t xml:space="preserve">Иметь соответствующие </w:t>
      </w:r>
      <w:r w:rsidR="001A059B" w:rsidRPr="001A059B">
        <w:rPr>
          <w:sz w:val="26"/>
          <w:szCs w:val="26"/>
          <w:lang w:val="ky-KG"/>
        </w:rPr>
        <w:t xml:space="preserve">навыки и знания </w:t>
      </w:r>
      <w:r w:rsidR="001A059B" w:rsidRPr="001A059B">
        <w:rPr>
          <w:color w:val="FF0000"/>
          <w:sz w:val="26"/>
          <w:szCs w:val="26"/>
          <w:lang w:val="ky-KG"/>
        </w:rPr>
        <w:t>русского языка</w:t>
      </w:r>
      <w:del w:id="54" w:author="Турлоева Айша Бадрудиновна" w:date="2025-02-05T11:07:00Z">
        <w:r w:rsidR="0026010F" w:rsidDel="00553F29">
          <w:rPr>
            <w:color w:val="FF0000"/>
            <w:sz w:val="26"/>
            <w:szCs w:val="26"/>
            <w:lang w:val="ky-KG"/>
          </w:rPr>
          <w:delText>,</w:delText>
        </w:r>
      </w:del>
      <w:r w:rsidR="0026010F">
        <w:rPr>
          <w:color w:val="FF0000"/>
          <w:sz w:val="26"/>
          <w:szCs w:val="26"/>
          <w:lang w:val="ky-KG"/>
        </w:rPr>
        <w:t xml:space="preserve"> как рабочего языка </w:t>
      </w:r>
      <w:proofErr w:type="gramStart"/>
      <w:r w:rsidR="0026010F">
        <w:rPr>
          <w:color w:val="FF0000"/>
          <w:sz w:val="26"/>
          <w:szCs w:val="26"/>
          <w:lang w:val="ky-KG"/>
        </w:rPr>
        <w:t>ЕААС</w:t>
      </w:r>
      <w:r w:rsidRPr="001A059B">
        <w:rPr>
          <w:color w:val="FF0000"/>
          <w:sz w:val="26"/>
          <w:szCs w:val="26"/>
        </w:rPr>
        <w:t xml:space="preserve"> </w:t>
      </w:r>
      <w:r w:rsidR="001A059B" w:rsidRPr="001A059B">
        <w:rPr>
          <w:color w:val="FF0000"/>
          <w:sz w:val="26"/>
          <w:szCs w:val="26"/>
          <w:lang w:val="ky-KG"/>
        </w:rPr>
        <w:t xml:space="preserve"> </w:t>
      </w:r>
      <w:r w:rsidR="001A059B" w:rsidRPr="001A059B">
        <w:rPr>
          <w:i/>
          <w:iCs/>
          <w:sz w:val="26"/>
          <w:szCs w:val="26"/>
          <w:lang w:val="ky-KG"/>
        </w:rPr>
        <w:t>(</w:t>
      </w:r>
      <w:proofErr w:type="gramEnd"/>
      <w:r w:rsidR="001A059B" w:rsidRPr="001A059B">
        <w:rPr>
          <w:i/>
          <w:iCs/>
          <w:sz w:val="26"/>
          <w:szCs w:val="26"/>
          <w:lang w:val="ky-KG"/>
        </w:rPr>
        <w:t>предложени</w:t>
      </w:r>
      <w:r w:rsidR="001A059B">
        <w:rPr>
          <w:i/>
          <w:iCs/>
          <w:sz w:val="26"/>
          <w:szCs w:val="26"/>
          <w:lang w:val="ky-KG"/>
        </w:rPr>
        <w:t>е</w:t>
      </w:r>
      <w:r w:rsidR="001A059B" w:rsidRPr="001A059B">
        <w:rPr>
          <w:i/>
          <w:iCs/>
          <w:sz w:val="26"/>
          <w:szCs w:val="26"/>
          <w:lang w:val="ky-KG"/>
        </w:rPr>
        <w:t xml:space="preserve"> РФ)</w:t>
      </w:r>
      <w:r w:rsidR="001A059B" w:rsidRPr="001A059B">
        <w:rPr>
          <w:sz w:val="26"/>
          <w:szCs w:val="26"/>
          <w:lang w:val="ky-KG"/>
        </w:rPr>
        <w:t xml:space="preserve"> </w:t>
      </w:r>
      <w:r w:rsidRPr="001A059B">
        <w:rPr>
          <w:sz w:val="26"/>
          <w:szCs w:val="26"/>
        </w:rPr>
        <w:t>для эффективного общения</w:t>
      </w:r>
      <w:ins w:id="55" w:author="Турлоева Айша Бадрудиновна" w:date="2025-02-05T11:07:00Z">
        <w:r w:rsidR="00553F29" w:rsidRPr="00B9222F">
          <w:rPr>
            <w:sz w:val="26"/>
            <w:szCs w:val="26"/>
          </w:rPr>
          <w:t>(устно и письменно)</w:t>
        </w:r>
      </w:ins>
      <w:del w:id="56" w:author="Турлоева Айша Бадрудиновна" w:date="2025-02-05T11:07:00Z">
        <w:r w:rsidRPr="00553F29" w:rsidDel="00553F29">
          <w:rPr>
            <w:sz w:val="26"/>
            <w:szCs w:val="26"/>
            <w:rPrChange w:id="57" w:author="Турлоева Айша Бадрудиновна" w:date="2025-02-05T11:07:00Z">
              <w:rPr/>
            </w:rPrChange>
          </w:rPr>
          <w:delText>.</w:delText>
        </w:r>
      </w:del>
    </w:p>
    <w:p w14:paraId="25852A72" w14:textId="7162C6D6" w:rsidR="00FD57D4" w:rsidRPr="00553F29" w:rsidDel="00553F29" w:rsidRDefault="00FD57D4" w:rsidP="00553F29">
      <w:pPr>
        <w:pStyle w:val="ae"/>
        <w:numPr>
          <w:ilvl w:val="0"/>
          <w:numId w:val="42"/>
        </w:numPr>
        <w:ind w:right="-1"/>
        <w:rPr>
          <w:del w:id="58" w:author="Турлоева Айша Бадрудиновна" w:date="2025-02-05T11:07:00Z"/>
          <w:sz w:val="26"/>
          <w:szCs w:val="26"/>
          <w:rPrChange w:id="59" w:author="Турлоева Айша Бадрудиновна" w:date="2025-02-05T11:07:00Z">
            <w:rPr>
              <w:del w:id="60" w:author="Турлоева Айша Бадрудиновна" w:date="2025-02-05T11:07:00Z"/>
            </w:rPr>
          </w:rPrChange>
        </w:rPr>
      </w:pPr>
      <w:del w:id="61" w:author="Турлоева Айша Бадрудиновна" w:date="2025-02-05T11:07:00Z">
        <w:r w:rsidRPr="00553F29" w:rsidDel="00553F29">
          <w:rPr>
            <w:sz w:val="26"/>
            <w:szCs w:val="26"/>
            <w:rPrChange w:id="62" w:author="Турлоева Айша Бадрудиновна" w:date="2025-02-05T11:07:00Z">
              <w:rPr/>
            </w:rPrChange>
          </w:rPr>
          <w:delText>(устно и письменно).</w:delText>
        </w:r>
        <w:r w:rsidR="009E0AD8" w:rsidRPr="00553F29" w:rsidDel="00553F29">
          <w:rPr>
            <w:sz w:val="26"/>
            <w:szCs w:val="26"/>
            <w:lang w:val="ky-KG"/>
            <w:rPrChange w:id="63" w:author="Турлоева Айша Бадрудиновна" w:date="2025-02-05T11:07:00Z">
              <w:rPr>
                <w:lang w:val="ky-KG"/>
              </w:rPr>
            </w:rPrChange>
          </w:rPr>
          <w:delText xml:space="preserve"> </w:delText>
        </w:r>
      </w:del>
    </w:p>
    <w:p w14:paraId="2A4402C7" w14:textId="491A84F3" w:rsidR="00FD57D4" w:rsidRPr="00FD57D4" w:rsidRDefault="000E2522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3.1</w:t>
      </w:r>
      <w:r w:rsidR="00FD57D4" w:rsidRPr="00FD57D4">
        <w:rPr>
          <w:sz w:val="26"/>
          <w:szCs w:val="26"/>
        </w:rPr>
        <w:t>.</w:t>
      </w:r>
      <w:r w:rsidR="00BD2E02">
        <w:rPr>
          <w:sz w:val="26"/>
          <w:szCs w:val="26"/>
          <w:lang w:val="ky-KG"/>
        </w:rPr>
        <w:t>3</w:t>
      </w:r>
      <w:r w:rsidR="00FD57D4" w:rsidRPr="00FD57D4">
        <w:rPr>
          <w:sz w:val="26"/>
          <w:szCs w:val="26"/>
        </w:rPr>
        <w:t xml:space="preserve"> Кандидат в </w:t>
      </w:r>
      <w:r w:rsidR="00FD57D4" w:rsidRPr="00467887">
        <w:rPr>
          <w:strike/>
          <w:sz w:val="26"/>
          <w:szCs w:val="26"/>
          <w:highlight w:val="yellow"/>
        </w:rPr>
        <w:t xml:space="preserve">члены </w:t>
      </w:r>
      <w:r w:rsidRPr="00467887">
        <w:rPr>
          <w:strike/>
          <w:sz w:val="26"/>
          <w:szCs w:val="26"/>
          <w:highlight w:val="yellow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 xml:space="preserve">паритетные оценщики </w:t>
      </w:r>
      <w:r w:rsidR="00FD57D4" w:rsidRPr="00FD57D4">
        <w:rPr>
          <w:sz w:val="26"/>
          <w:szCs w:val="26"/>
        </w:rPr>
        <w:t xml:space="preserve">должен иметь возможность определить, являются ли органы </w:t>
      </w:r>
      <w:r>
        <w:rPr>
          <w:sz w:val="26"/>
          <w:szCs w:val="26"/>
          <w:lang w:val="ky-KG"/>
        </w:rPr>
        <w:t>оценки соответсвия</w:t>
      </w:r>
      <w:r w:rsidR="00467887">
        <w:rPr>
          <w:sz w:val="26"/>
          <w:szCs w:val="26"/>
          <w:lang w:val="ky-KG"/>
        </w:rPr>
        <w:t>,</w:t>
      </w:r>
      <w:r>
        <w:rPr>
          <w:sz w:val="26"/>
          <w:szCs w:val="26"/>
          <w:lang w:val="ky-KG"/>
        </w:rPr>
        <w:t xml:space="preserve"> </w:t>
      </w:r>
      <w:del w:id="64" w:author="Турлоева Айша Бадрудиновна" w:date="2025-02-05T11:07:00Z">
        <w:r w:rsidR="00FD57D4" w:rsidRPr="00FD57D4" w:rsidDel="00553F29">
          <w:rPr>
            <w:sz w:val="26"/>
            <w:szCs w:val="26"/>
          </w:rPr>
          <w:delText>аккредитованые</w:delText>
        </w:r>
      </w:del>
      <w:ins w:id="65" w:author="Турлоева Айша Бадрудиновна" w:date="2025-02-05T11:07:00Z">
        <w:r w:rsidR="00553F29" w:rsidRPr="00FD57D4">
          <w:rPr>
            <w:sz w:val="26"/>
            <w:szCs w:val="26"/>
          </w:rPr>
          <w:t>аккредитованные</w:t>
        </w:r>
      </w:ins>
      <w:r w:rsidR="007A38B4">
        <w:rPr>
          <w:sz w:val="26"/>
          <w:szCs w:val="26"/>
          <w:lang w:val="ky-KG"/>
        </w:rPr>
        <w:t xml:space="preserve"> или находящиеся </w:t>
      </w:r>
      <w:r w:rsidR="00F52409">
        <w:rPr>
          <w:sz w:val="26"/>
          <w:szCs w:val="26"/>
          <w:lang w:val="ky-KG"/>
        </w:rPr>
        <w:t xml:space="preserve">в процессе </w:t>
      </w:r>
      <w:r w:rsidR="007A38B4">
        <w:rPr>
          <w:sz w:val="26"/>
          <w:szCs w:val="26"/>
          <w:lang w:val="ky-KG"/>
        </w:rPr>
        <w:t xml:space="preserve">аккредитации со стороны </w:t>
      </w:r>
      <w:r>
        <w:rPr>
          <w:sz w:val="26"/>
          <w:szCs w:val="26"/>
          <w:lang w:val="ky-KG"/>
        </w:rPr>
        <w:t>оцениваем</w:t>
      </w:r>
      <w:r w:rsidR="007A38B4">
        <w:rPr>
          <w:sz w:val="26"/>
          <w:szCs w:val="26"/>
          <w:lang w:val="ky-KG"/>
        </w:rPr>
        <w:t>ого</w:t>
      </w:r>
      <w:r>
        <w:rPr>
          <w:sz w:val="26"/>
          <w:szCs w:val="26"/>
          <w:lang w:val="ky-KG"/>
        </w:rPr>
        <w:t xml:space="preserve"> орган</w:t>
      </w:r>
      <w:r w:rsidR="007A38B4">
        <w:rPr>
          <w:sz w:val="26"/>
          <w:szCs w:val="26"/>
          <w:lang w:val="ky-KG"/>
        </w:rPr>
        <w:t>а</w:t>
      </w:r>
      <w:r>
        <w:rPr>
          <w:sz w:val="26"/>
          <w:szCs w:val="26"/>
          <w:lang w:val="ky-KG"/>
        </w:rPr>
        <w:t xml:space="preserve"> аккредитации</w:t>
      </w:r>
      <w:r w:rsidR="00FD57D4" w:rsidRPr="00FD57D4">
        <w:rPr>
          <w:sz w:val="26"/>
          <w:szCs w:val="26"/>
        </w:rPr>
        <w:t>, соответствую</w:t>
      </w:r>
      <w:r>
        <w:rPr>
          <w:sz w:val="26"/>
          <w:szCs w:val="26"/>
          <w:lang w:val="ky-KG"/>
        </w:rPr>
        <w:t xml:space="preserve">щими </w:t>
      </w:r>
      <w:r w:rsidR="00FD57D4" w:rsidRPr="00FD57D4">
        <w:rPr>
          <w:sz w:val="26"/>
          <w:szCs w:val="26"/>
        </w:rPr>
        <w:t>требованиям стандартов ISO/IEC и соответствующим документам IAF/ILAC</w:t>
      </w:r>
      <w:r w:rsidR="00F5331A">
        <w:rPr>
          <w:sz w:val="26"/>
          <w:szCs w:val="26"/>
          <w:lang w:val="ky-KG"/>
        </w:rPr>
        <w:t xml:space="preserve"> для соответсвующих схем аккредитации, </w:t>
      </w:r>
      <w:r w:rsidR="00FD57D4" w:rsidRPr="00FD57D4">
        <w:rPr>
          <w:sz w:val="26"/>
          <w:szCs w:val="26"/>
        </w:rPr>
        <w:t>имея:</w:t>
      </w:r>
    </w:p>
    <w:p w14:paraId="2EA71E4E" w14:textId="446CF1FE" w:rsidR="00FD57D4" w:rsidRPr="00467887" w:rsidDel="00553F29" w:rsidRDefault="00FD57D4" w:rsidP="005F55A8">
      <w:pPr>
        <w:pStyle w:val="ae"/>
        <w:numPr>
          <w:ilvl w:val="0"/>
          <w:numId w:val="38"/>
        </w:numPr>
        <w:ind w:right="-1"/>
        <w:rPr>
          <w:del w:id="66" w:author="Турлоева Айша Бадрудиновна" w:date="2025-02-05T11:09:00Z"/>
          <w:sz w:val="26"/>
          <w:szCs w:val="26"/>
        </w:rPr>
      </w:pPr>
      <w:r w:rsidRPr="00467887">
        <w:rPr>
          <w:sz w:val="26"/>
          <w:szCs w:val="26"/>
        </w:rPr>
        <w:t>знание соответствующих стандартов аккредитации орган</w:t>
      </w:r>
      <w:r w:rsidR="007A38B4" w:rsidRPr="00467887">
        <w:rPr>
          <w:sz w:val="26"/>
          <w:szCs w:val="26"/>
          <w:lang w:val="ky-KG"/>
        </w:rPr>
        <w:t>ов</w:t>
      </w:r>
      <w:r w:rsidRPr="00467887">
        <w:rPr>
          <w:sz w:val="26"/>
          <w:szCs w:val="26"/>
        </w:rPr>
        <w:t xml:space="preserve"> оценки соответствия и других документов; и</w:t>
      </w:r>
      <w:ins w:id="67" w:author="Турлоева Айша Бадрудиновна" w:date="2025-02-05T11:10:00Z">
        <w:r w:rsidR="00553F29">
          <w:t xml:space="preserve"> </w:t>
        </w:r>
        <w:r w:rsidR="00553F29" w:rsidRPr="00B9222F">
          <w:rPr>
            <w:sz w:val="26"/>
            <w:szCs w:val="26"/>
          </w:rPr>
          <w:t xml:space="preserve">понимание </w:t>
        </w:r>
        <w:proofErr w:type="gramStart"/>
        <w:r w:rsidR="00553F29">
          <w:rPr>
            <w:sz w:val="26"/>
            <w:szCs w:val="26"/>
          </w:rPr>
          <w:t xml:space="preserve">особенностей </w:t>
        </w:r>
        <w:r w:rsidR="00553F29" w:rsidRPr="00B9222F">
          <w:rPr>
            <w:sz w:val="26"/>
            <w:szCs w:val="26"/>
          </w:rPr>
          <w:t xml:space="preserve"> сектора</w:t>
        </w:r>
        <w:proofErr w:type="gramEnd"/>
        <w:r w:rsidR="00553F29" w:rsidRPr="00B9222F">
          <w:rPr>
            <w:sz w:val="26"/>
            <w:szCs w:val="26"/>
          </w:rPr>
          <w:t>/схемы</w:t>
        </w:r>
        <w:r w:rsidR="00553F29">
          <w:rPr>
            <w:sz w:val="26"/>
            <w:szCs w:val="26"/>
          </w:rPr>
          <w:t>;</w:t>
        </w:r>
      </w:ins>
    </w:p>
    <w:p w14:paraId="5FB32FA6" w14:textId="71E3BCE1" w:rsidR="007A38B4" w:rsidRPr="00553F29" w:rsidRDefault="00FD57D4" w:rsidP="00553F29">
      <w:pPr>
        <w:pStyle w:val="ae"/>
        <w:numPr>
          <w:ilvl w:val="0"/>
          <w:numId w:val="38"/>
        </w:numPr>
        <w:ind w:right="-1"/>
        <w:rPr>
          <w:sz w:val="26"/>
          <w:szCs w:val="26"/>
          <w:rPrChange w:id="68" w:author="Турлоева Айша Бадрудиновна" w:date="2025-02-05T11:09:00Z">
            <w:rPr/>
          </w:rPrChange>
        </w:rPr>
      </w:pPr>
      <w:del w:id="69" w:author="Турлоева Айша Бадрудиновна" w:date="2025-02-05T11:10:00Z">
        <w:r w:rsidRPr="00553F29" w:rsidDel="00553F29">
          <w:rPr>
            <w:sz w:val="26"/>
            <w:szCs w:val="26"/>
            <w:rPrChange w:id="70" w:author="Турлоева Айша Бадрудиновна" w:date="2025-02-05T11:09:00Z">
              <w:rPr/>
            </w:rPrChange>
          </w:rPr>
          <w:delText>понимание применимого сектора/схемы.</w:delText>
        </w:r>
      </w:del>
    </w:p>
    <w:p w14:paraId="7A9A0E3E" w14:textId="1B590D26" w:rsidR="00FD57D4" w:rsidRPr="007A38B4" w:rsidRDefault="007A38B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>
        <w:rPr>
          <w:sz w:val="26"/>
          <w:szCs w:val="26"/>
          <w:lang w:val="ky-KG"/>
        </w:rPr>
        <w:t>к</w:t>
      </w:r>
      <w:r w:rsidR="00FD57D4" w:rsidRPr="007A38B4">
        <w:rPr>
          <w:sz w:val="26"/>
          <w:szCs w:val="26"/>
        </w:rPr>
        <w:t xml:space="preserve">андидат в </w:t>
      </w:r>
      <w:r w:rsidR="00FD57D4" w:rsidRPr="00467887">
        <w:rPr>
          <w:strike/>
          <w:sz w:val="26"/>
          <w:szCs w:val="26"/>
          <w:highlight w:val="yellow"/>
        </w:rPr>
        <w:t>члены команды</w:t>
      </w:r>
      <w:r w:rsidR="00FD57D4" w:rsidRPr="007A38B4">
        <w:rPr>
          <w:sz w:val="26"/>
          <w:szCs w:val="26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 xml:space="preserve">паритетные оценщики </w:t>
      </w:r>
      <w:r w:rsidR="00FD57D4" w:rsidRPr="007A38B4">
        <w:rPr>
          <w:sz w:val="26"/>
          <w:szCs w:val="26"/>
        </w:rPr>
        <w:t xml:space="preserve">должен быть способен понять практику управления и процессы органов аккредитации, </w:t>
      </w:r>
      <w:proofErr w:type="spellStart"/>
      <w:r w:rsidR="00FD57D4" w:rsidRPr="007A38B4">
        <w:rPr>
          <w:sz w:val="26"/>
          <w:szCs w:val="26"/>
        </w:rPr>
        <w:t>основ</w:t>
      </w:r>
      <w:ins w:id="71" w:author="Турлоева Айша Бадрудиновна" w:date="2025-02-05T11:10:00Z">
        <w:r w:rsidR="00553F29">
          <w:rPr>
            <w:sz w:val="26"/>
            <w:szCs w:val="26"/>
          </w:rPr>
          <w:t>ы</w:t>
        </w:r>
      </w:ins>
      <w:ins w:id="72" w:author="Турлоева Айша Бадрудиновна" w:date="2025-02-05T11:11:00Z">
        <w:r w:rsidR="00553F29">
          <w:rPr>
            <w:sz w:val="26"/>
            <w:szCs w:val="26"/>
          </w:rPr>
          <w:t>в</w:t>
        </w:r>
      </w:ins>
      <w:proofErr w:type="spellEnd"/>
      <w:del w:id="73" w:author="Турлоева Айша Бадрудиновна" w:date="2025-02-05T11:10:00Z">
        <w:r w:rsidR="00FD57D4" w:rsidRPr="007A38B4" w:rsidDel="00553F29">
          <w:rPr>
            <w:sz w:val="26"/>
            <w:szCs w:val="26"/>
          </w:rPr>
          <w:delText>а</w:delText>
        </w:r>
      </w:del>
      <w:del w:id="74" w:author="Турлоева Айша Бадрудиновна" w:date="2025-02-05T11:11:00Z">
        <w:r w:rsidR="00F52409" w:rsidDel="00553F29">
          <w:rPr>
            <w:sz w:val="26"/>
            <w:szCs w:val="26"/>
            <w:lang w:val="ky-KG"/>
          </w:rPr>
          <w:delText>ыва</w:delText>
        </w:r>
      </w:del>
      <w:r w:rsidR="00F52409">
        <w:rPr>
          <w:sz w:val="26"/>
          <w:szCs w:val="26"/>
          <w:lang w:val="ky-KG"/>
        </w:rPr>
        <w:t>ясь</w:t>
      </w:r>
      <w:r w:rsidR="00FD57D4" w:rsidRPr="007A38B4">
        <w:rPr>
          <w:sz w:val="26"/>
          <w:szCs w:val="26"/>
        </w:rPr>
        <w:t xml:space="preserve"> на </w:t>
      </w:r>
      <w:r w:rsidR="00F52409">
        <w:rPr>
          <w:sz w:val="26"/>
          <w:szCs w:val="26"/>
          <w:lang w:val="ky-KG"/>
        </w:rPr>
        <w:t>своих</w:t>
      </w:r>
      <w:r w:rsidR="00FD57D4" w:rsidRPr="007A38B4">
        <w:rPr>
          <w:sz w:val="26"/>
          <w:szCs w:val="26"/>
        </w:rPr>
        <w:t xml:space="preserve"> знаниях и опыте в области аккредитации.</w:t>
      </w:r>
    </w:p>
    <w:p w14:paraId="0321593D" w14:textId="7D452FC5" w:rsidR="00FD57D4" w:rsidRDefault="00F52409" w:rsidP="00D44C90">
      <w:pPr>
        <w:ind w:right="-1" w:firstLine="709"/>
        <w:rPr>
          <w:sz w:val="26"/>
          <w:szCs w:val="26"/>
        </w:rPr>
      </w:pPr>
      <w:r w:rsidRPr="00F52409">
        <w:rPr>
          <w:sz w:val="26"/>
          <w:szCs w:val="26"/>
          <w:lang w:val="ky-KG"/>
        </w:rPr>
        <w:t>3.1.</w:t>
      </w:r>
      <w:r w:rsidR="00BD2E02">
        <w:rPr>
          <w:sz w:val="26"/>
          <w:szCs w:val="26"/>
          <w:lang w:val="ky-KG"/>
        </w:rPr>
        <w:t>4</w:t>
      </w:r>
      <w:r w:rsidR="00FD57D4" w:rsidRPr="00FD57D4">
        <w:rPr>
          <w:sz w:val="26"/>
          <w:szCs w:val="26"/>
        </w:rPr>
        <w:t xml:space="preserve"> Кандидат в </w:t>
      </w:r>
      <w:r w:rsidR="00FD57D4" w:rsidRPr="00467887">
        <w:rPr>
          <w:strike/>
          <w:sz w:val="26"/>
          <w:szCs w:val="26"/>
          <w:highlight w:val="yellow"/>
        </w:rPr>
        <w:t>член</w:t>
      </w:r>
      <w:r w:rsidRPr="00467887">
        <w:rPr>
          <w:strike/>
          <w:sz w:val="26"/>
          <w:szCs w:val="26"/>
          <w:highlight w:val="yellow"/>
          <w:lang w:val="ky-KG"/>
        </w:rPr>
        <w:t>ы группы по оценке</w:t>
      </w:r>
      <w:r>
        <w:rPr>
          <w:sz w:val="26"/>
          <w:szCs w:val="26"/>
          <w:lang w:val="ky-KG"/>
        </w:rPr>
        <w:t xml:space="preserve"> </w:t>
      </w:r>
      <w:r w:rsidR="00467887" w:rsidRPr="009E0AD8">
        <w:rPr>
          <w:color w:val="FF0000"/>
          <w:sz w:val="26"/>
          <w:szCs w:val="26"/>
          <w:lang w:val="ky-KG"/>
        </w:rPr>
        <w:t>паритетные оценщики</w:t>
      </w:r>
      <w:r w:rsidR="00467887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знать ISO/IEC 17011 и региональные требования </w:t>
      </w:r>
      <w:ins w:id="75" w:author="Турлоева Айша Бадрудиновна" w:date="2025-02-05T11:11:00Z">
        <w:r w:rsidR="00553F29">
          <w:rPr>
            <w:sz w:val="26"/>
            <w:szCs w:val="26"/>
          </w:rPr>
          <w:t>Договоренностей ЕААС.</w:t>
        </w:r>
      </w:ins>
      <w:del w:id="76" w:author="Турлоева Айша Бадрудиновна" w:date="2025-02-05T11:11:00Z">
        <w:r w:rsidR="00FD57D4" w:rsidRPr="00FD57D4" w:rsidDel="00553F29">
          <w:rPr>
            <w:sz w:val="26"/>
            <w:szCs w:val="26"/>
          </w:rPr>
          <w:delText>MLA/MRA</w:delText>
        </w:r>
      </w:del>
      <w:r w:rsidR="00FD57D4" w:rsidRPr="00FD57D4">
        <w:rPr>
          <w:sz w:val="26"/>
          <w:szCs w:val="26"/>
        </w:rPr>
        <w:t>.</w:t>
      </w:r>
    </w:p>
    <w:p w14:paraId="36D33F6D" w14:textId="77777777" w:rsidR="00C76D2B" w:rsidRPr="00FD57D4" w:rsidRDefault="00C76D2B" w:rsidP="00D44C90">
      <w:pPr>
        <w:ind w:right="-1" w:firstLine="709"/>
        <w:rPr>
          <w:sz w:val="26"/>
          <w:szCs w:val="26"/>
        </w:rPr>
      </w:pPr>
    </w:p>
    <w:p w14:paraId="31691E40" w14:textId="2DCE99D6" w:rsidR="00FD57D4" w:rsidRPr="00467887" w:rsidRDefault="00F52409" w:rsidP="00D44C90">
      <w:pPr>
        <w:pStyle w:val="3"/>
        <w:ind w:left="851" w:right="-1"/>
        <w:jc w:val="left"/>
        <w:rPr>
          <w:strike/>
          <w:lang w:val="ky-KG"/>
        </w:rPr>
      </w:pPr>
      <w:bookmarkStart w:id="77" w:name="_Toc179980437"/>
      <w:r>
        <w:rPr>
          <w:lang w:val="ky-KG"/>
        </w:rPr>
        <w:t>3.</w:t>
      </w:r>
      <w:r w:rsidR="00FD57D4" w:rsidRPr="00FD57D4">
        <w:t xml:space="preserve">2 </w:t>
      </w:r>
      <w:r w:rsidRPr="00467887">
        <w:rPr>
          <w:strike/>
          <w:highlight w:val="yellow"/>
          <w:lang w:val="ky-KG"/>
        </w:rPr>
        <w:t>Ч</w:t>
      </w:r>
      <w:r w:rsidRPr="00467887">
        <w:rPr>
          <w:strike/>
          <w:highlight w:val="yellow"/>
        </w:rPr>
        <w:t xml:space="preserve">лен группы </w:t>
      </w:r>
      <w:r w:rsidR="006B20CF" w:rsidRPr="00467887">
        <w:rPr>
          <w:strike/>
          <w:highlight w:val="yellow"/>
          <w:lang w:val="ky-KG"/>
        </w:rPr>
        <w:t>по</w:t>
      </w:r>
      <w:r w:rsidRPr="00467887">
        <w:rPr>
          <w:strike/>
          <w:highlight w:val="yellow"/>
        </w:rPr>
        <w:t xml:space="preserve"> оценк</w:t>
      </w:r>
      <w:r w:rsidR="006B20CF" w:rsidRPr="00467887">
        <w:rPr>
          <w:strike/>
          <w:highlight w:val="yellow"/>
          <w:lang w:val="ky-KG"/>
        </w:rPr>
        <w:t>е</w:t>
      </w:r>
      <w:bookmarkEnd w:id="77"/>
      <w:r w:rsidR="00467887">
        <w:rPr>
          <w:strike/>
          <w:lang w:val="ky-KG"/>
        </w:rPr>
        <w:t xml:space="preserve"> </w:t>
      </w:r>
      <w:r w:rsidR="00467887" w:rsidRPr="00467887">
        <w:rPr>
          <w:color w:val="FF0000"/>
          <w:lang w:val="ky-KG"/>
        </w:rPr>
        <w:t>Паритетный оцещик</w:t>
      </w:r>
    </w:p>
    <w:p w14:paraId="70A9C426" w14:textId="3628B504" w:rsidR="00FD57D4" w:rsidRPr="00FD57D4" w:rsidRDefault="00F52409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3.2.1</w:t>
      </w:r>
      <w:r w:rsidR="00FD57D4" w:rsidRPr="00FD57D4">
        <w:rPr>
          <w:sz w:val="26"/>
          <w:szCs w:val="26"/>
        </w:rPr>
        <w:t xml:space="preserve"> В дополнение к качествам и компетенциям, описанным выше для </w:t>
      </w:r>
      <w:r>
        <w:rPr>
          <w:sz w:val="26"/>
          <w:szCs w:val="26"/>
          <w:lang w:val="ky-KG"/>
        </w:rPr>
        <w:t>к</w:t>
      </w:r>
      <w:r w:rsidR="00FD57D4" w:rsidRPr="00FD57D4">
        <w:rPr>
          <w:sz w:val="26"/>
          <w:szCs w:val="26"/>
        </w:rPr>
        <w:t xml:space="preserve">андидата в </w:t>
      </w:r>
      <w:r w:rsidR="007E2C67" w:rsidRPr="00467887">
        <w:rPr>
          <w:strike/>
          <w:sz w:val="26"/>
          <w:szCs w:val="26"/>
          <w:highlight w:val="yellow"/>
          <w:lang w:val="ky-KG"/>
        </w:rPr>
        <w:t>члены группы по оценке</w:t>
      </w:r>
      <w:r w:rsidR="00467887">
        <w:rPr>
          <w:strike/>
          <w:sz w:val="26"/>
          <w:szCs w:val="26"/>
          <w:lang w:val="ky-KG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>паритеные оценщики</w:t>
      </w:r>
      <w:r w:rsidR="00FD57D4" w:rsidRPr="00467887">
        <w:rPr>
          <w:color w:val="FF0000"/>
          <w:sz w:val="26"/>
          <w:szCs w:val="26"/>
        </w:rPr>
        <w:t xml:space="preserve">, </w:t>
      </w:r>
      <w:r w:rsidR="00FD57D4" w:rsidRPr="00467887">
        <w:rPr>
          <w:strike/>
          <w:sz w:val="26"/>
          <w:szCs w:val="26"/>
          <w:highlight w:val="yellow"/>
        </w:rPr>
        <w:t>в частности</w:t>
      </w:r>
      <w:r w:rsidR="00FD57D4" w:rsidRPr="00FD57D4">
        <w:rPr>
          <w:sz w:val="26"/>
          <w:szCs w:val="26"/>
        </w:rPr>
        <w:t xml:space="preserve">, </w:t>
      </w:r>
      <w:r w:rsidR="00FD57D4" w:rsidRPr="00467887">
        <w:rPr>
          <w:strike/>
          <w:sz w:val="26"/>
          <w:szCs w:val="26"/>
          <w:highlight w:val="yellow"/>
        </w:rPr>
        <w:t>член</w:t>
      </w:r>
      <w:r w:rsidR="006B20CF" w:rsidRPr="00467887">
        <w:rPr>
          <w:strike/>
          <w:sz w:val="26"/>
          <w:szCs w:val="26"/>
          <w:highlight w:val="yellow"/>
          <w:lang w:val="ky-KG"/>
        </w:rPr>
        <w:t xml:space="preserve"> группы по оценке</w:t>
      </w:r>
      <w:r w:rsidR="00FD57D4" w:rsidRPr="00FD57D4">
        <w:rPr>
          <w:sz w:val="26"/>
          <w:szCs w:val="26"/>
        </w:rPr>
        <w:t xml:space="preserve"> </w:t>
      </w:r>
      <w:r w:rsidR="00467887" w:rsidRPr="009E0AD8">
        <w:rPr>
          <w:color w:val="FF0000"/>
          <w:sz w:val="26"/>
          <w:szCs w:val="26"/>
          <w:lang w:val="ky-KG"/>
        </w:rPr>
        <w:t>паритетны</w:t>
      </w:r>
      <w:r w:rsidR="00467887">
        <w:rPr>
          <w:color w:val="FF0000"/>
          <w:sz w:val="26"/>
          <w:szCs w:val="26"/>
          <w:lang w:val="ky-KG"/>
        </w:rPr>
        <w:t>й</w:t>
      </w:r>
      <w:r w:rsidR="00467887" w:rsidRPr="009E0AD8">
        <w:rPr>
          <w:color w:val="FF0000"/>
          <w:sz w:val="26"/>
          <w:szCs w:val="26"/>
          <w:lang w:val="ky-KG"/>
        </w:rPr>
        <w:t xml:space="preserve"> оценщик</w:t>
      </w:r>
      <w:r w:rsidR="00467887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быть в состоянии оценить, </w:t>
      </w:r>
      <w:ins w:id="78" w:author="Турлоева Айша Бадрудиновна" w:date="2025-02-05T13:07:00Z">
        <w:r w:rsidR="00EE5BF5">
          <w:rPr>
            <w:sz w:val="26"/>
            <w:szCs w:val="26"/>
          </w:rPr>
          <w:t xml:space="preserve">соответствует </w:t>
        </w:r>
      </w:ins>
      <w:del w:id="79" w:author="Турлоева Айша Бадрудиновна" w:date="2025-02-05T13:07:00Z">
        <w:r w:rsidR="00FD57D4" w:rsidRPr="00FD57D4" w:rsidDel="00EE5BF5">
          <w:rPr>
            <w:sz w:val="26"/>
            <w:szCs w:val="26"/>
          </w:rPr>
          <w:delText>является</w:delText>
        </w:r>
      </w:del>
      <w:r w:rsidR="00FD57D4" w:rsidRPr="00FD57D4">
        <w:rPr>
          <w:sz w:val="26"/>
          <w:szCs w:val="26"/>
        </w:rPr>
        <w:t xml:space="preserve"> ли орган </w:t>
      </w:r>
      <w:ins w:id="80" w:author="Турлоева Айша Бадрудиновна" w:date="2025-02-05T13:07:00Z">
        <w:r w:rsidR="00EE5BF5">
          <w:rPr>
            <w:sz w:val="26"/>
            <w:szCs w:val="26"/>
          </w:rPr>
          <w:t xml:space="preserve">по </w:t>
        </w:r>
      </w:ins>
      <w:r w:rsidR="00FD57D4" w:rsidRPr="00FD57D4">
        <w:rPr>
          <w:sz w:val="26"/>
          <w:szCs w:val="26"/>
        </w:rPr>
        <w:t>аккредитации соответствующим требованиям ISO/IEC 17011, и другим релевантным требованиям, основанным на:</w:t>
      </w:r>
    </w:p>
    <w:p w14:paraId="3BD6CA5C" w14:textId="30D3B3AD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r w:rsidR="006B20CF">
        <w:rPr>
          <w:sz w:val="26"/>
          <w:szCs w:val="26"/>
          <w:lang w:val="ky-KG"/>
        </w:rPr>
        <w:t>п</w:t>
      </w:r>
      <w:r w:rsidRPr="00FD57D4">
        <w:rPr>
          <w:sz w:val="26"/>
          <w:szCs w:val="26"/>
        </w:rPr>
        <w:t xml:space="preserve">онимании применения ISO/IEC 17011 в контексте </w:t>
      </w:r>
      <w:ins w:id="81" w:author="Турлоева Айша Бадрудиновна" w:date="2025-02-05T13:08:00Z">
        <w:r w:rsidR="00EE5BF5">
          <w:rPr>
            <w:sz w:val="26"/>
            <w:szCs w:val="26"/>
          </w:rPr>
          <w:t xml:space="preserve">паритетной </w:t>
        </w:r>
      </w:ins>
      <w:del w:id="82" w:author="Турлоева Айша Бадрудиновна" w:date="2025-02-05T13:08:00Z">
        <w:r w:rsidRPr="00FD57D4" w:rsidDel="00EE5BF5">
          <w:rPr>
            <w:sz w:val="26"/>
            <w:szCs w:val="26"/>
          </w:rPr>
          <w:delText>экспертной</w:delText>
        </w:r>
      </w:del>
      <w:r w:rsidRPr="00FD57D4">
        <w:rPr>
          <w:sz w:val="26"/>
          <w:szCs w:val="26"/>
        </w:rPr>
        <w:t xml:space="preserve"> оценки;</w:t>
      </w:r>
    </w:p>
    <w:p w14:paraId="2B63BC88" w14:textId="4068490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знани</w:t>
      </w:r>
      <w:r w:rsidR="007E2C67">
        <w:rPr>
          <w:sz w:val="26"/>
          <w:szCs w:val="26"/>
          <w:lang w:val="ky-KG"/>
        </w:rPr>
        <w:t>ях</w:t>
      </w:r>
      <w:r w:rsidRPr="00FD57D4">
        <w:rPr>
          <w:sz w:val="26"/>
          <w:szCs w:val="26"/>
        </w:rPr>
        <w:t xml:space="preserve"> принципов, процедур, практик и техник оценки; и</w:t>
      </w:r>
    </w:p>
    <w:p w14:paraId="2C44829A" w14:textId="0FDE57C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навык</w:t>
      </w:r>
      <w:r w:rsidR="006B20CF">
        <w:rPr>
          <w:sz w:val="26"/>
          <w:szCs w:val="26"/>
          <w:lang w:val="ky-KG"/>
        </w:rPr>
        <w:t>ах</w:t>
      </w:r>
      <w:r w:rsidRPr="00FD57D4">
        <w:rPr>
          <w:sz w:val="26"/>
          <w:szCs w:val="26"/>
        </w:rPr>
        <w:t xml:space="preserve"> эффективного планирования и организации порученных оценщику задач.</w:t>
      </w:r>
    </w:p>
    <w:p w14:paraId="5B531593" w14:textId="69886708" w:rsidR="00FD57D4" w:rsidRPr="00FD57D4" w:rsidRDefault="00F52409" w:rsidP="00D44C90">
      <w:pPr>
        <w:ind w:left="851" w:right="-1"/>
        <w:rPr>
          <w:sz w:val="26"/>
          <w:szCs w:val="26"/>
        </w:rPr>
      </w:pPr>
      <w:r>
        <w:rPr>
          <w:sz w:val="26"/>
          <w:szCs w:val="26"/>
          <w:lang w:val="ky-KG"/>
        </w:rPr>
        <w:t>3.2.2</w:t>
      </w:r>
      <w:r w:rsidR="00FD57D4" w:rsidRPr="00FD57D4">
        <w:rPr>
          <w:sz w:val="26"/>
          <w:szCs w:val="26"/>
        </w:rPr>
        <w:t xml:space="preserve"> </w:t>
      </w:r>
      <w:r w:rsidR="00FD57D4" w:rsidRPr="00467887">
        <w:rPr>
          <w:strike/>
          <w:sz w:val="26"/>
          <w:szCs w:val="26"/>
          <w:highlight w:val="yellow"/>
        </w:rPr>
        <w:t xml:space="preserve">Член </w:t>
      </w:r>
      <w:r w:rsidR="006B20CF" w:rsidRPr="00467887">
        <w:rPr>
          <w:strike/>
          <w:sz w:val="26"/>
          <w:szCs w:val="26"/>
          <w:highlight w:val="yellow"/>
          <w:lang w:val="ky-KG"/>
        </w:rPr>
        <w:t>группы по оценке</w:t>
      </w:r>
      <w:r w:rsidR="006B20CF">
        <w:rPr>
          <w:sz w:val="26"/>
          <w:szCs w:val="26"/>
          <w:lang w:val="ky-KG"/>
        </w:rPr>
        <w:t xml:space="preserve"> </w:t>
      </w:r>
      <w:r w:rsidR="00467887" w:rsidRPr="00467887">
        <w:rPr>
          <w:color w:val="FF0000"/>
          <w:sz w:val="26"/>
          <w:szCs w:val="26"/>
          <w:lang w:val="ky-KG"/>
        </w:rPr>
        <w:t xml:space="preserve">Паритетный оценщик </w:t>
      </w:r>
      <w:r w:rsidR="006B20CF">
        <w:rPr>
          <w:sz w:val="26"/>
          <w:szCs w:val="26"/>
          <w:lang w:val="ky-KG"/>
        </w:rPr>
        <w:t>до</w:t>
      </w:r>
      <w:r w:rsidR="00FD57D4" w:rsidRPr="00FD57D4">
        <w:rPr>
          <w:sz w:val="26"/>
          <w:szCs w:val="26"/>
        </w:rPr>
        <w:t>лжен быть способен:</w:t>
      </w:r>
    </w:p>
    <w:p w14:paraId="1D6F9B1F" w14:textId="176F1266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определить из представленной документации любые </w:t>
      </w:r>
      <w:ins w:id="83" w:author="Турлоева Айша Бадрудиновна" w:date="2025-02-05T13:08:00Z">
        <w:r w:rsidR="00EE5BF5">
          <w:rPr>
            <w:sz w:val="26"/>
            <w:szCs w:val="26"/>
          </w:rPr>
          <w:t xml:space="preserve">аспекты и полномочия </w:t>
        </w:r>
      </w:ins>
      <w:del w:id="84" w:author="Турлоева Айша Бадрудиновна" w:date="2025-02-05T13:08:00Z">
        <w:r w:rsidRPr="00FD57D4" w:rsidDel="00EE5BF5">
          <w:rPr>
            <w:sz w:val="26"/>
            <w:szCs w:val="26"/>
          </w:rPr>
          <w:delText>функции</w:delText>
        </w:r>
      </w:del>
      <w:r w:rsidRPr="00FD57D4">
        <w:rPr>
          <w:sz w:val="26"/>
          <w:szCs w:val="26"/>
        </w:rPr>
        <w:t xml:space="preserve">, требующие специального </w:t>
      </w:r>
      <w:ins w:id="85" w:author="Турлоева Айша Бадрудиновна" w:date="2025-02-05T13:08:00Z">
        <w:r w:rsidR="00EE5BF5">
          <w:rPr>
            <w:sz w:val="26"/>
            <w:szCs w:val="26"/>
          </w:rPr>
          <w:t xml:space="preserve">рассмотрения </w:t>
        </w:r>
      </w:ins>
      <w:del w:id="86" w:author="Турлоева Айша Бадрудиновна" w:date="2025-02-05T13:08:00Z">
        <w:r w:rsidRPr="00FD57D4" w:rsidDel="00EE5BF5">
          <w:rPr>
            <w:sz w:val="26"/>
            <w:szCs w:val="26"/>
          </w:rPr>
          <w:delText>исследования</w:delText>
        </w:r>
      </w:del>
      <w:r w:rsidRPr="00FD57D4">
        <w:rPr>
          <w:sz w:val="26"/>
          <w:szCs w:val="26"/>
        </w:rPr>
        <w:t xml:space="preserve"> во время оценки; </w:t>
      </w:r>
    </w:p>
    <w:p w14:paraId="5D9EAB42" w14:textId="18D7DF56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принять решение о выборке мероприятий</w:t>
      </w:r>
      <w:ins w:id="87" w:author="Турлоева Айша Бадрудиновна" w:date="2025-02-05T13:09:00Z">
        <w:r w:rsidR="00EE5BF5">
          <w:rPr>
            <w:sz w:val="26"/>
            <w:szCs w:val="26"/>
          </w:rPr>
          <w:t xml:space="preserve">, </w:t>
        </w:r>
      </w:ins>
      <w:del w:id="88" w:author="Турлоева Айша Бадрудиновна" w:date="2025-02-05T13:09:00Z">
        <w:r w:rsidRPr="00FD57D4" w:rsidDel="00EE5BF5">
          <w:rPr>
            <w:sz w:val="26"/>
            <w:szCs w:val="26"/>
          </w:rPr>
          <w:delText xml:space="preserve"> и </w:delText>
        </w:r>
      </w:del>
      <w:proofErr w:type="spellStart"/>
      <w:r w:rsidRPr="00FD57D4">
        <w:rPr>
          <w:sz w:val="26"/>
          <w:szCs w:val="26"/>
        </w:rPr>
        <w:t>файлов</w:t>
      </w:r>
      <w:del w:id="89" w:author="Турлоева Айша Бадрудиновна" w:date="2025-02-05T13:09:00Z">
        <w:r w:rsidRPr="00FD57D4" w:rsidDel="00EE5BF5">
          <w:rPr>
            <w:sz w:val="26"/>
            <w:szCs w:val="26"/>
          </w:rPr>
          <w:delText xml:space="preserve">, которые будут выбраны, </w:delText>
        </w:r>
      </w:del>
      <w:r w:rsidRPr="00FD57D4">
        <w:rPr>
          <w:sz w:val="26"/>
          <w:szCs w:val="26"/>
        </w:rPr>
        <w:t>и</w:t>
      </w:r>
      <w:proofErr w:type="spellEnd"/>
      <w:r w:rsidRPr="00FD57D4">
        <w:rPr>
          <w:sz w:val="26"/>
          <w:szCs w:val="26"/>
        </w:rPr>
        <w:t xml:space="preserve"> лиц, с которыми будет проведено интервью на основе анализа рисков</w:t>
      </w:r>
      <w:ins w:id="90" w:author="Турлоева Айша Бадрудиновна" w:date="2025-02-05T13:09:00Z">
        <w:r w:rsidR="00EE5BF5">
          <w:rPr>
            <w:sz w:val="26"/>
            <w:szCs w:val="26"/>
          </w:rPr>
          <w:t>,</w:t>
        </w:r>
      </w:ins>
      <w:r w:rsidRPr="00FD57D4">
        <w:rPr>
          <w:sz w:val="26"/>
          <w:szCs w:val="26"/>
        </w:rPr>
        <w:t xml:space="preserve"> связанных с областью работы и областью </w:t>
      </w:r>
      <w:ins w:id="91" w:author="Турлоева Айша Бадрудиновна" w:date="2025-02-05T13:10:00Z">
        <w:r w:rsidR="00EE5BF5">
          <w:rPr>
            <w:sz w:val="26"/>
            <w:szCs w:val="26"/>
          </w:rPr>
          <w:t xml:space="preserve">Договоренности ЕААС </w:t>
        </w:r>
      </w:ins>
      <w:del w:id="92" w:author="Турлоева Айша Бадрудиновна" w:date="2025-02-05T13:10:00Z">
        <w:r w:rsidRPr="00FD57D4" w:rsidDel="00EE5BF5">
          <w:rPr>
            <w:sz w:val="26"/>
            <w:szCs w:val="26"/>
          </w:rPr>
          <w:delText>MLA/MRA</w:delText>
        </w:r>
      </w:del>
      <w:r w:rsidRPr="00FD57D4">
        <w:rPr>
          <w:sz w:val="26"/>
          <w:szCs w:val="26"/>
        </w:rPr>
        <w:t>;</w:t>
      </w:r>
    </w:p>
    <w:p w14:paraId="2B1CE941" w14:textId="3192CF09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lastRenderedPageBreak/>
        <w:t xml:space="preserve">• постоянно оценивать результаты </w:t>
      </w:r>
      <w:del w:id="93" w:author="Турлоева Айша Бадрудиновна" w:date="2025-02-05T13:11:00Z">
        <w:r w:rsidRPr="00FD57D4" w:rsidDel="00EE5BF5">
          <w:rPr>
            <w:sz w:val="26"/>
            <w:szCs w:val="26"/>
          </w:rPr>
          <w:delText xml:space="preserve">оценочных </w:delText>
        </w:r>
      </w:del>
      <w:r w:rsidRPr="00FD57D4">
        <w:rPr>
          <w:sz w:val="26"/>
          <w:szCs w:val="26"/>
        </w:rPr>
        <w:t>наблюдений и личных взаимодействий во время оценки;</w:t>
      </w:r>
    </w:p>
    <w:p w14:paraId="0F2D3A22" w14:textId="08CC8844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обращаться с заинтересованным персоналом таким образом, чтобы достич</w:t>
      </w:r>
      <w:r w:rsidR="00F52409">
        <w:rPr>
          <w:sz w:val="26"/>
          <w:szCs w:val="26"/>
          <w:lang w:val="ky-KG"/>
        </w:rPr>
        <w:t>ь</w:t>
      </w:r>
      <w:r w:rsidRPr="00FD57D4">
        <w:rPr>
          <w:sz w:val="26"/>
          <w:szCs w:val="26"/>
        </w:rPr>
        <w:t xml:space="preserve"> цел</w:t>
      </w:r>
      <w:r w:rsidR="00F52409">
        <w:rPr>
          <w:sz w:val="26"/>
          <w:szCs w:val="26"/>
          <w:lang w:val="ky-KG"/>
        </w:rPr>
        <w:t>и</w:t>
      </w:r>
      <w:r w:rsidRPr="00FD57D4">
        <w:rPr>
          <w:sz w:val="26"/>
          <w:szCs w:val="26"/>
        </w:rPr>
        <w:t xml:space="preserve"> оценки;</w:t>
      </w:r>
    </w:p>
    <w:p w14:paraId="551BE3D2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чутко реагировать на местные традиции региона, в котором проводится оценка;</w:t>
      </w:r>
    </w:p>
    <w:p w14:paraId="29FFD558" w14:textId="03D4907B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выполнять процесс оценки, не </w:t>
      </w:r>
      <w:ins w:id="94" w:author="Турлоева Айша Бадрудиновна" w:date="2025-02-05T13:11:00Z">
        <w:r w:rsidR="00EE5BF5">
          <w:rPr>
            <w:sz w:val="26"/>
            <w:szCs w:val="26"/>
          </w:rPr>
          <w:t xml:space="preserve">реагируя </w:t>
        </w:r>
      </w:ins>
      <w:del w:id="95" w:author="Турлоева Айша Бадрудиновна" w:date="2025-02-05T13:11:00Z">
        <w:r w:rsidRPr="00FD57D4" w:rsidDel="00EE5BF5">
          <w:rPr>
            <w:sz w:val="26"/>
            <w:szCs w:val="26"/>
          </w:rPr>
          <w:delText>отвлекаясь</w:delText>
        </w:r>
      </w:del>
      <w:r w:rsidRPr="00FD57D4">
        <w:rPr>
          <w:sz w:val="26"/>
          <w:szCs w:val="26"/>
        </w:rPr>
        <w:t xml:space="preserve"> на отвлекающие факторы;</w:t>
      </w:r>
    </w:p>
    <w:p w14:paraId="56A85394" w14:textId="65AFAE56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эффективно реагировать в стрессовых ситуациях</w:t>
      </w:r>
      <w:ins w:id="96" w:author="Турлоева Айша Бадрудиновна" w:date="2025-02-05T13:11:00Z">
        <w:r w:rsidR="00EE5BF5">
          <w:rPr>
            <w:sz w:val="26"/>
            <w:szCs w:val="26"/>
          </w:rPr>
          <w:t>.</w:t>
        </w:r>
      </w:ins>
      <w:del w:id="97" w:author="Турлоева Айша Бадрудиновна" w:date="2025-02-05T13:11:00Z">
        <w:r w:rsidRPr="00FD57D4" w:rsidDel="00EE5BF5">
          <w:rPr>
            <w:sz w:val="26"/>
            <w:szCs w:val="26"/>
          </w:rPr>
          <w:delText>;</w:delText>
        </w:r>
      </w:del>
    </w:p>
    <w:p w14:paraId="129B40F7" w14:textId="433950BD" w:rsidR="00FD57D4" w:rsidRPr="00FD57D4" w:rsidDel="00EE5BF5" w:rsidRDefault="00FD57D4" w:rsidP="00D44C90">
      <w:pPr>
        <w:ind w:left="709" w:right="-1"/>
        <w:jc w:val="both"/>
        <w:rPr>
          <w:del w:id="98" w:author="Турлоева Айша Бадрудиновна" w:date="2025-02-05T13:11:00Z"/>
          <w:sz w:val="26"/>
          <w:szCs w:val="26"/>
        </w:rPr>
      </w:pPr>
      <w:del w:id="99" w:author="Турлоева Айша Бадрудиновна" w:date="2025-02-05T13:11:00Z">
        <w:r w:rsidRPr="00FD57D4" w:rsidDel="00EE5BF5">
          <w:rPr>
            <w:sz w:val="26"/>
            <w:szCs w:val="26"/>
          </w:rPr>
          <w:delText xml:space="preserve">• уделять все внимание и </w:delText>
        </w:r>
        <w:r w:rsidR="00F52409" w:rsidDel="00EE5BF5">
          <w:rPr>
            <w:sz w:val="26"/>
            <w:szCs w:val="26"/>
            <w:lang w:val="ky-KG"/>
          </w:rPr>
          <w:delText>поддерживать</w:delText>
        </w:r>
        <w:r w:rsidRPr="00FD57D4" w:rsidDel="00EE5BF5">
          <w:rPr>
            <w:sz w:val="26"/>
            <w:szCs w:val="26"/>
          </w:rPr>
          <w:delText xml:space="preserve"> процесс оценки.</w:delText>
        </w:r>
      </w:del>
    </w:p>
    <w:p w14:paraId="6918024B" w14:textId="39DB7B8C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bookmarkStart w:id="100" w:name="_Hlk181655939"/>
      <w:r w:rsidR="00FD57D4" w:rsidRPr="00096051">
        <w:rPr>
          <w:strike/>
          <w:sz w:val="26"/>
          <w:szCs w:val="26"/>
          <w:highlight w:val="yellow"/>
        </w:rPr>
        <w:t xml:space="preserve">Член группы </w:t>
      </w:r>
      <w:r w:rsidR="007E2C67" w:rsidRPr="00096051">
        <w:rPr>
          <w:strike/>
          <w:sz w:val="26"/>
          <w:szCs w:val="26"/>
          <w:highlight w:val="yellow"/>
          <w:lang w:val="ky-KG"/>
        </w:rPr>
        <w:t>по оценке</w:t>
      </w:r>
      <w:r w:rsidR="007E2C67">
        <w:rPr>
          <w:sz w:val="26"/>
          <w:szCs w:val="26"/>
          <w:lang w:val="ky-KG"/>
        </w:rPr>
        <w:t xml:space="preserve">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Паритетный оценщик </w:t>
      </w:r>
      <w:bookmarkEnd w:id="100"/>
      <w:r w:rsidR="00FD57D4" w:rsidRPr="00FD57D4">
        <w:rPr>
          <w:sz w:val="26"/>
          <w:szCs w:val="26"/>
        </w:rPr>
        <w:t>должен иметь возможность получать и объективно оценивать объективные доказательства</w:t>
      </w:r>
      <w:del w:id="101" w:author="Турлоева Айша Бадрудиновна" w:date="2025-02-05T13:12:00Z">
        <w:r w:rsidR="00FD57D4" w:rsidRPr="00FD57D4" w:rsidDel="00EE5BF5">
          <w:rPr>
            <w:sz w:val="26"/>
            <w:szCs w:val="26"/>
          </w:rPr>
          <w:delText>.</w:delText>
        </w:r>
      </w:del>
      <w:r w:rsidR="00FD57D4" w:rsidRPr="00FD57D4">
        <w:rPr>
          <w:sz w:val="26"/>
          <w:szCs w:val="26"/>
        </w:rPr>
        <w:t xml:space="preserve"> и сообщить о своих выводах в соответствии с </w:t>
      </w:r>
      <w:ins w:id="102" w:author="Турлоева Айша Бадрудиновна" w:date="2025-02-05T13:12:00Z">
        <w:r w:rsidR="00EE5BF5">
          <w:rPr>
            <w:sz w:val="26"/>
            <w:szCs w:val="26"/>
          </w:rPr>
          <w:t xml:space="preserve">установленной </w:t>
        </w:r>
      </w:ins>
      <w:del w:id="103" w:author="Турлоева Айша Бадрудиновна" w:date="2025-02-05T13:12:00Z">
        <w:r w:rsidR="00FD57D4" w:rsidRPr="00FD57D4" w:rsidDel="00EE5BF5">
          <w:rPr>
            <w:sz w:val="26"/>
            <w:szCs w:val="26"/>
          </w:rPr>
          <w:delText xml:space="preserve">применимыми правилами </w:delText>
        </w:r>
      </w:del>
      <w:r w:rsidR="00FD57D4" w:rsidRPr="00FD57D4">
        <w:rPr>
          <w:sz w:val="26"/>
          <w:szCs w:val="26"/>
        </w:rPr>
        <w:t>процедур</w:t>
      </w:r>
      <w:ins w:id="104" w:author="Турлоева Айша Бадрудиновна" w:date="2025-02-05T13:12:00Z">
        <w:r w:rsidR="00EE5BF5">
          <w:rPr>
            <w:sz w:val="26"/>
            <w:szCs w:val="26"/>
          </w:rPr>
          <w:t>ой</w:t>
        </w:r>
      </w:ins>
      <w:r w:rsidR="00FD57D4" w:rsidRPr="00FD57D4">
        <w:rPr>
          <w:sz w:val="26"/>
          <w:szCs w:val="26"/>
        </w:rPr>
        <w:t xml:space="preserve"> отчетности.</w:t>
      </w:r>
    </w:p>
    <w:p w14:paraId="591CEAC9" w14:textId="6999DC05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096051" w:rsidRPr="00096051">
        <w:rPr>
          <w:strike/>
          <w:sz w:val="26"/>
          <w:szCs w:val="26"/>
          <w:highlight w:val="yellow"/>
        </w:rPr>
        <w:t xml:space="preserve">Член группы </w:t>
      </w:r>
      <w:r w:rsidR="00096051" w:rsidRPr="00096051">
        <w:rPr>
          <w:strike/>
          <w:sz w:val="26"/>
          <w:szCs w:val="26"/>
          <w:highlight w:val="yellow"/>
          <w:lang w:val="ky-KG"/>
        </w:rPr>
        <w:t>по оценке</w:t>
      </w:r>
      <w:r w:rsidR="00096051">
        <w:rPr>
          <w:sz w:val="26"/>
          <w:szCs w:val="26"/>
          <w:lang w:val="ky-KG"/>
        </w:rPr>
        <w:t xml:space="preserve">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Паритетный оценщик </w:t>
      </w:r>
      <w:r w:rsidR="00FD57D4" w:rsidRPr="00FD57D4">
        <w:rPr>
          <w:sz w:val="26"/>
          <w:szCs w:val="26"/>
        </w:rPr>
        <w:t>должен иметь возможность быстро и легко понимать культурные различия</w:t>
      </w:r>
      <w:del w:id="105" w:author="Турлоева Айша Бадрудиновна" w:date="2025-02-05T13:12:00Z">
        <w:r w:rsidR="00FD57D4" w:rsidRPr="00FD57D4" w:rsidDel="00EE5BF5">
          <w:rPr>
            <w:sz w:val="26"/>
            <w:szCs w:val="26"/>
          </w:rPr>
          <w:delText>,</w:delText>
        </w:r>
      </w:del>
      <w:r w:rsidR="00FD57D4" w:rsidRPr="00FD57D4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и оценивать</w:t>
      </w:r>
      <w:ins w:id="106" w:author="Турлоева Айша Бадрудиновна" w:date="2025-02-05T13:13:00Z">
        <w:r w:rsidR="00EE5BF5">
          <w:rPr>
            <w:sz w:val="26"/>
            <w:szCs w:val="26"/>
            <w:lang w:val="ky-KG"/>
          </w:rPr>
          <w:t>,</w:t>
        </w:r>
      </w:ins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насколько они существенны в процессе оценки.</w:t>
      </w:r>
    </w:p>
    <w:p w14:paraId="4567FE4E" w14:textId="1E996459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096051" w:rsidRPr="00096051">
        <w:rPr>
          <w:strike/>
          <w:sz w:val="26"/>
          <w:szCs w:val="26"/>
          <w:highlight w:val="yellow"/>
        </w:rPr>
        <w:t xml:space="preserve">Член группы </w:t>
      </w:r>
      <w:r w:rsidR="00096051" w:rsidRPr="00096051">
        <w:rPr>
          <w:strike/>
          <w:sz w:val="26"/>
          <w:szCs w:val="26"/>
          <w:highlight w:val="yellow"/>
          <w:lang w:val="ky-KG"/>
        </w:rPr>
        <w:t>по оценке</w:t>
      </w:r>
      <w:r w:rsidR="00096051">
        <w:rPr>
          <w:sz w:val="26"/>
          <w:szCs w:val="26"/>
          <w:lang w:val="ky-KG"/>
        </w:rPr>
        <w:t xml:space="preserve"> </w:t>
      </w:r>
      <w:r w:rsidR="00096051" w:rsidRPr="00096051">
        <w:rPr>
          <w:color w:val="FF0000"/>
          <w:sz w:val="26"/>
          <w:szCs w:val="26"/>
          <w:lang w:val="ky-KG"/>
        </w:rPr>
        <w:t>Паритетный оценщик</w:t>
      </w:r>
      <w:r w:rsidR="007E2C67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способен:</w:t>
      </w:r>
    </w:p>
    <w:p w14:paraId="4193D5A5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определить критичность выводов и оценить, будут ли корректирующие действия, принятые органом по аккредитации, вероятно эффективными и оценить проведенные корректирующие действия;</w:t>
      </w:r>
    </w:p>
    <w:p w14:paraId="5F77F694" w14:textId="18D3014E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ins w:id="107" w:author="Турлоева Айша Бадрудиновна" w:date="2025-02-05T13:13:00Z">
        <w:r w:rsidR="00EE5BF5">
          <w:rPr>
            <w:sz w:val="26"/>
            <w:szCs w:val="26"/>
          </w:rPr>
          <w:t xml:space="preserve">достичь </w:t>
        </w:r>
      </w:ins>
      <w:del w:id="108" w:author="Турлоева Айша Бадрудиновна" w:date="2025-02-05T13:13:00Z">
        <w:r w:rsidRPr="00FD57D4" w:rsidDel="00EE5BF5">
          <w:rPr>
            <w:sz w:val="26"/>
            <w:szCs w:val="26"/>
          </w:rPr>
          <w:delText>прийти</w:delText>
        </w:r>
      </w:del>
      <w:r w:rsidRPr="00FD57D4">
        <w:rPr>
          <w:sz w:val="26"/>
          <w:szCs w:val="26"/>
        </w:rPr>
        <w:t xml:space="preserve"> к </w:t>
      </w:r>
      <w:proofErr w:type="spellStart"/>
      <w:r w:rsidRPr="00FD57D4">
        <w:rPr>
          <w:sz w:val="26"/>
          <w:szCs w:val="26"/>
        </w:rPr>
        <w:t>общеприемлемы</w:t>
      </w:r>
      <w:ins w:id="109" w:author="Турлоева Айша Бадрудиновна" w:date="2025-02-05T13:13:00Z">
        <w:r w:rsidR="00EE5BF5">
          <w:rPr>
            <w:sz w:val="26"/>
            <w:szCs w:val="26"/>
          </w:rPr>
          <w:t>х</w:t>
        </w:r>
      </w:ins>
      <w:proofErr w:type="spellEnd"/>
      <w:del w:id="110" w:author="Турлоева Айша Бадрудиновна" w:date="2025-02-05T13:13:00Z">
        <w:r w:rsidRPr="00FD57D4" w:rsidDel="00EE5BF5">
          <w:rPr>
            <w:sz w:val="26"/>
            <w:szCs w:val="26"/>
          </w:rPr>
          <w:delText>м</w:delText>
        </w:r>
      </w:del>
      <w:r w:rsidRPr="00FD57D4">
        <w:rPr>
          <w:sz w:val="26"/>
          <w:szCs w:val="26"/>
        </w:rPr>
        <w:t xml:space="preserve"> вывод</w:t>
      </w:r>
      <w:ins w:id="111" w:author="Турлоева Айша Бадрудиновна" w:date="2025-02-05T13:13:00Z">
        <w:r w:rsidR="00EE5BF5">
          <w:rPr>
            <w:sz w:val="26"/>
            <w:szCs w:val="26"/>
          </w:rPr>
          <w:t>ов</w:t>
        </w:r>
      </w:ins>
      <w:del w:id="112" w:author="Турлоева Айша Бадрудиновна" w:date="2025-02-05T13:13:00Z">
        <w:r w:rsidRPr="00FD57D4" w:rsidDel="00EE5BF5">
          <w:rPr>
            <w:sz w:val="26"/>
            <w:szCs w:val="26"/>
          </w:rPr>
          <w:delText>ам</w:delText>
        </w:r>
      </w:del>
      <w:r w:rsidRPr="00FD57D4">
        <w:rPr>
          <w:sz w:val="26"/>
          <w:szCs w:val="26"/>
        </w:rPr>
        <w:t xml:space="preserve"> на основе</w:t>
      </w:r>
      <w:del w:id="113" w:author="Турлоева Айша Бадрудиновна" w:date="2025-02-05T13:13:00Z">
        <w:r w:rsidRPr="00FD57D4" w:rsidDel="00EE5BF5">
          <w:rPr>
            <w:sz w:val="26"/>
            <w:szCs w:val="26"/>
          </w:rPr>
          <w:delText xml:space="preserve"> оценочных</w:delText>
        </w:r>
      </w:del>
      <w:r w:rsidRPr="00FD57D4">
        <w:rPr>
          <w:sz w:val="26"/>
          <w:szCs w:val="26"/>
        </w:rPr>
        <w:t xml:space="preserve"> наблюдений;</w:t>
      </w:r>
    </w:p>
    <w:p w14:paraId="183B6B3A" w14:textId="75EDD4CE" w:rsidR="00FD57D4" w:rsidRPr="00FD57D4" w:rsidRDefault="00FD57D4" w:rsidP="00D44C90">
      <w:pPr>
        <w:ind w:left="709" w:right="-1"/>
        <w:jc w:val="both"/>
        <w:rPr>
          <w:sz w:val="26"/>
          <w:szCs w:val="26"/>
          <w:lang w:val="ky-KG"/>
        </w:rPr>
      </w:pPr>
      <w:r w:rsidRPr="00FD57D4">
        <w:rPr>
          <w:sz w:val="26"/>
          <w:szCs w:val="26"/>
        </w:rPr>
        <w:t xml:space="preserve">• </w:t>
      </w:r>
      <w:ins w:id="114" w:author="Турлоева Айша Бадрудиновна" w:date="2025-02-05T13:14:00Z">
        <w:r w:rsidR="00EE5BF5">
          <w:rPr>
            <w:sz w:val="26"/>
            <w:szCs w:val="26"/>
          </w:rPr>
          <w:t xml:space="preserve">придерживаться </w:t>
        </w:r>
      </w:ins>
      <w:del w:id="115" w:author="Турлоева Айша Бадрудиновна" w:date="2025-02-05T13:14:00Z">
        <w:r w:rsidRPr="00FD57D4" w:rsidDel="00EE5BF5">
          <w:rPr>
            <w:sz w:val="26"/>
            <w:szCs w:val="26"/>
          </w:rPr>
          <w:delText>оставаться</w:delText>
        </w:r>
      </w:del>
      <w:r w:rsidRPr="00FD57D4">
        <w:rPr>
          <w:sz w:val="26"/>
          <w:szCs w:val="26"/>
        </w:rPr>
        <w:t xml:space="preserve"> верными вывод</w:t>
      </w:r>
      <w:ins w:id="116" w:author="Турлоева Айша Бадрудиновна" w:date="2025-02-05T13:14:00Z">
        <w:r w:rsidR="00EE5BF5">
          <w:rPr>
            <w:sz w:val="26"/>
            <w:szCs w:val="26"/>
          </w:rPr>
          <w:t>ов</w:t>
        </w:r>
      </w:ins>
      <w:del w:id="117" w:author="Турлоева Айша Бадрудиновна" w:date="2025-02-05T13:14:00Z">
        <w:r w:rsidRPr="00FD57D4" w:rsidDel="00EE5BF5">
          <w:rPr>
            <w:sz w:val="26"/>
            <w:szCs w:val="26"/>
          </w:rPr>
          <w:delText>ам</w:delText>
        </w:r>
      </w:del>
      <w:r w:rsidRPr="00FD57D4">
        <w:rPr>
          <w:sz w:val="26"/>
          <w:szCs w:val="26"/>
        </w:rPr>
        <w:t>, основанны</w:t>
      </w:r>
      <w:ins w:id="118" w:author="Турлоева Айша Бадрудиновна" w:date="2025-02-05T13:14:00Z">
        <w:r w:rsidR="00EE5BF5">
          <w:rPr>
            <w:sz w:val="26"/>
            <w:szCs w:val="26"/>
          </w:rPr>
          <w:t>х</w:t>
        </w:r>
      </w:ins>
      <w:del w:id="119" w:author="Турлоева Айша Бадрудиновна" w:date="2025-02-05T13:14:00Z">
        <w:r w:rsidRPr="00FD57D4" w:rsidDel="00EE5BF5">
          <w:rPr>
            <w:sz w:val="26"/>
            <w:szCs w:val="26"/>
          </w:rPr>
          <w:delText>м</w:delText>
        </w:r>
      </w:del>
      <w:r w:rsidRPr="00FD57D4">
        <w:rPr>
          <w:sz w:val="26"/>
          <w:szCs w:val="26"/>
        </w:rPr>
        <w:t xml:space="preserve"> на объективных доказательствах, несмотря на </w:t>
      </w:r>
      <w:r w:rsidR="00F52409">
        <w:rPr>
          <w:sz w:val="26"/>
          <w:szCs w:val="26"/>
          <w:lang w:val="ky-KG"/>
        </w:rPr>
        <w:t xml:space="preserve">оказываемое на него </w:t>
      </w:r>
      <w:r w:rsidRPr="00FD57D4">
        <w:rPr>
          <w:sz w:val="26"/>
          <w:szCs w:val="26"/>
        </w:rPr>
        <w:t>давление</w:t>
      </w:r>
      <w:r w:rsidR="00F52409">
        <w:rPr>
          <w:sz w:val="26"/>
          <w:szCs w:val="26"/>
          <w:lang w:val="ky-KG"/>
        </w:rPr>
        <w:t>.</w:t>
      </w:r>
    </w:p>
    <w:p w14:paraId="3A8D5348" w14:textId="284B8675" w:rsidR="00FD57D4" w:rsidRDefault="00F52409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3.2.4</w:t>
      </w:r>
      <w:r w:rsidR="00FD57D4" w:rsidRPr="00FD57D4">
        <w:rPr>
          <w:sz w:val="26"/>
          <w:szCs w:val="26"/>
        </w:rPr>
        <w:t xml:space="preserve"> Уметь действовать беспристрастно и оставаться верным цели оценки без страха и </w:t>
      </w:r>
      <w:proofErr w:type="spellStart"/>
      <w:ins w:id="120" w:author="Турлоева Айша Бадрудиновна" w:date="2025-02-05T13:14:00Z">
        <w:r w:rsidR="00EE5BF5">
          <w:rPr>
            <w:sz w:val="26"/>
            <w:szCs w:val="26"/>
          </w:rPr>
          <w:t>убеждеий</w:t>
        </w:r>
        <w:proofErr w:type="spellEnd"/>
        <w:r w:rsidR="00EE5BF5">
          <w:rPr>
            <w:sz w:val="26"/>
            <w:szCs w:val="26"/>
          </w:rPr>
          <w:t xml:space="preserve"> </w:t>
        </w:r>
      </w:ins>
      <w:del w:id="121" w:author="Турлоева Айша Бадрудиновна" w:date="2025-02-05T13:14:00Z">
        <w:r w:rsidR="00FD57D4" w:rsidRPr="00FD57D4" w:rsidDel="00EE5BF5">
          <w:rPr>
            <w:sz w:val="26"/>
            <w:szCs w:val="26"/>
          </w:rPr>
          <w:delText>предпочтения</w:delText>
        </w:r>
      </w:del>
      <w:r w:rsidR="00FD57D4" w:rsidRPr="00FD57D4">
        <w:rPr>
          <w:sz w:val="26"/>
          <w:szCs w:val="26"/>
        </w:rPr>
        <w:t>, а также на основе отсутствия как</w:t>
      </w:r>
      <w:r>
        <w:rPr>
          <w:sz w:val="26"/>
          <w:szCs w:val="26"/>
          <w:lang w:val="ky-KG"/>
        </w:rPr>
        <w:t>о</w:t>
      </w:r>
      <w:r w:rsidR="00FD57D4" w:rsidRPr="00FD57D4">
        <w:rPr>
          <w:sz w:val="26"/>
          <w:szCs w:val="26"/>
        </w:rPr>
        <w:t>го-либо конфликта интересов.</w:t>
      </w:r>
    </w:p>
    <w:p w14:paraId="2A9C35D1" w14:textId="77777777" w:rsidR="00C76D2B" w:rsidRPr="00FD57D4" w:rsidRDefault="00C76D2B" w:rsidP="00D44C90">
      <w:pPr>
        <w:ind w:right="-1" w:firstLine="708"/>
        <w:jc w:val="both"/>
        <w:rPr>
          <w:sz w:val="26"/>
          <w:szCs w:val="26"/>
        </w:rPr>
      </w:pPr>
    </w:p>
    <w:p w14:paraId="5AC0C85F" w14:textId="6B835A8C" w:rsidR="00FD57D4" w:rsidRPr="00FD57D4" w:rsidRDefault="00F52409" w:rsidP="00D44C90">
      <w:pPr>
        <w:pStyle w:val="3"/>
        <w:ind w:left="709" w:right="-1"/>
        <w:jc w:val="both"/>
        <w:rPr>
          <w:lang w:val="ky-KG"/>
        </w:rPr>
      </w:pPr>
      <w:bookmarkStart w:id="122" w:name="_Toc179980438"/>
      <w:r w:rsidRPr="006B20CF">
        <w:rPr>
          <w:lang w:val="ky-KG"/>
        </w:rPr>
        <w:t>3.3</w:t>
      </w:r>
      <w:r w:rsidR="00FD57D4" w:rsidRPr="00FD57D4">
        <w:t xml:space="preserve"> Руководитель группы </w:t>
      </w:r>
      <w:r w:rsidR="007E2C67">
        <w:rPr>
          <w:lang w:val="ky-KG"/>
        </w:rPr>
        <w:t>по оценке</w:t>
      </w:r>
      <w:bookmarkEnd w:id="122"/>
    </w:p>
    <w:p w14:paraId="69D68BD3" w14:textId="2086D13C" w:rsidR="007E2C67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3.3.1</w:t>
      </w:r>
      <w:r w:rsidR="00FD57D4" w:rsidRPr="00FD57D4">
        <w:rPr>
          <w:sz w:val="26"/>
          <w:szCs w:val="26"/>
        </w:rPr>
        <w:t xml:space="preserve"> В дополнение к описанным выше качествам и компетенциям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паритеных </w:t>
      </w:r>
      <w:r w:rsidR="00FD57D4" w:rsidRPr="00FD57D4">
        <w:rPr>
          <w:sz w:val="26"/>
          <w:szCs w:val="26"/>
        </w:rPr>
        <w:t xml:space="preserve">оценщиков </w:t>
      </w:r>
      <w:r w:rsidR="00FD57D4" w:rsidRPr="00096051">
        <w:rPr>
          <w:strike/>
          <w:sz w:val="26"/>
          <w:szCs w:val="26"/>
          <w:highlight w:val="yellow"/>
        </w:rPr>
        <w:t>членов группы</w:t>
      </w:r>
      <w:r w:rsidR="00FD57D4" w:rsidRPr="00FD57D4">
        <w:rPr>
          <w:sz w:val="26"/>
          <w:szCs w:val="26"/>
        </w:rPr>
        <w:t>, руководитель группы должен иметь возможность управлять оценкой, руководить оценочной группой эффективным и действенным образом, планировать и контролировать вклад отдельных членов группы и четко и лаконично отчитываться по результатам оценки.</w:t>
      </w:r>
    </w:p>
    <w:p w14:paraId="01272F7D" w14:textId="77777777" w:rsidR="00D3081E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3.3.2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обсуждать цели и </w:t>
      </w:r>
      <w:r>
        <w:rPr>
          <w:sz w:val="26"/>
          <w:szCs w:val="26"/>
          <w:lang w:val="ky-KG"/>
        </w:rPr>
        <w:t>вклады услуг аккредитации</w:t>
      </w:r>
      <w:r w:rsidR="00FD57D4" w:rsidRPr="00FD57D4">
        <w:rPr>
          <w:sz w:val="26"/>
          <w:szCs w:val="26"/>
        </w:rPr>
        <w:t xml:space="preserve"> с руководством и персоналом органа аккредитации, на основе его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знаний услуг органа аккредитации, контекста эт</w:t>
      </w:r>
      <w:r>
        <w:rPr>
          <w:sz w:val="26"/>
          <w:szCs w:val="26"/>
          <w:lang w:val="ky-KG"/>
        </w:rPr>
        <w:t>их услуг</w:t>
      </w:r>
      <w:r w:rsidR="00FD57D4" w:rsidRPr="00FD57D4">
        <w:rPr>
          <w:sz w:val="26"/>
          <w:szCs w:val="26"/>
        </w:rPr>
        <w:t xml:space="preserve"> и связанных с этим рисков.</w:t>
      </w:r>
    </w:p>
    <w:p w14:paraId="65ACF053" w14:textId="77777777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3.3.3 </w:t>
      </w:r>
      <w:r w:rsidR="00FD57D4" w:rsidRPr="00FD57D4">
        <w:rPr>
          <w:sz w:val="26"/>
          <w:szCs w:val="26"/>
        </w:rPr>
        <w:t xml:space="preserve">Руководитель группы должен понимать вопросы, поднятые другими членами группы в областях аккредитации, находящихся за пределами его области </w:t>
      </w:r>
      <w:r>
        <w:rPr>
          <w:sz w:val="26"/>
          <w:szCs w:val="26"/>
          <w:lang w:val="ky-KG"/>
        </w:rPr>
        <w:t>оценки</w:t>
      </w:r>
      <w:r w:rsidR="00FD57D4" w:rsidRPr="00FD57D4">
        <w:rPr>
          <w:sz w:val="26"/>
          <w:szCs w:val="26"/>
        </w:rPr>
        <w:t>.</w:t>
      </w:r>
    </w:p>
    <w:p w14:paraId="00268F69" w14:textId="314C270B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3.3.4 </w:t>
      </w:r>
      <w:r w:rsidR="00FD57D4" w:rsidRPr="00FD57D4">
        <w:rPr>
          <w:sz w:val="26"/>
          <w:szCs w:val="26"/>
        </w:rPr>
        <w:t>На основе</w:t>
      </w:r>
      <w:del w:id="123" w:author="Турлоева Айша Бадрудиновна" w:date="2025-02-05T14:21:00Z">
        <w:r w:rsidR="00FD57D4" w:rsidRPr="00FD57D4" w:rsidDel="004855BC">
          <w:rPr>
            <w:sz w:val="26"/>
            <w:szCs w:val="26"/>
          </w:rPr>
          <w:delText xml:space="preserve"> своих</w:delText>
        </w:r>
      </w:del>
      <w:r w:rsidR="00FD57D4" w:rsidRPr="00FD57D4">
        <w:rPr>
          <w:sz w:val="26"/>
          <w:szCs w:val="26"/>
        </w:rPr>
        <w:t xml:space="preserve"> навыков межличностного общения руководитель группы должен </w:t>
      </w:r>
      <w:ins w:id="124" w:author="Турлоева Айша Бадрудиновна" w:date="2025-02-05T14:22:00Z">
        <w:r w:rsidR="004855BC">
          <w:rPr>
            <w:sz w:val="26"/>
            <w:szCs w:val="26"/>
          </w:rPr>
          <w:t xml:space="preserve">уметь </w:t>
        </w:r>
      </w:ins>
      <w:del w:id="125" w:author="Турлоева Айша Бадрудиновна" w:date="2025-02-05T14:22:00Z">
        <w:r w:rsidR="00FD57D4" w:rsidRPr="00FD57D4" w:rsidDel="004855BC">
          <w:rPr>
            <w:sz w:val="26"/>
            <w:szCs w:val="26"/>
          </w:rPr>
          <w:delText>иметь возможнос</w:delText>
        </w:r>
      </w:del>
      <w:del w:id="126" w:author="Турлоева Айша Бадрудиновна" w:date="2025-02-05T14:21:00Z">
        <w:r w:rsidR="00FD57D4" w:rsidRPr="00FD57D4" w:rsidDel="004855BC">
          <w:rPr>
            <w:sz w:val="26"/>
            <w:szCs w:val="26"/>
          </w:rPr>
          <w:delText>ть</w:delText>
        </w:r>
      </w:del>
      <w:r w:rsidR="00FD57D4" w:rsidRPr="00FD57D4">
        <w:rPr>
          <w:sz w:val="26"/>
          <w:szCs w:val="26"/>
        </w:rPr>
        <w:t xml:space="preserve"> оптимизировать работу группы</w:t>
      </w:r>
      <w:r>
        <w:rPr>
          <w:sz w:val="26"/>
          <w:szCs w:val="26"/>
          <w:lang w:val="ky-KG"/>
        </w:rPr>
        <w:t xml:space="preserve"> по </w:t>
      </w:r>
      <w:r w:rsidR="00FD57D4" w:rsidRPr="00FD57D4">
        <w:rPr>
          <w:sz w:val="26"/>
          <w:szCs w:val="26"/>
        </w:rPr>
        <w:t xml:space="preserve"> оценк</w:t>
      </w:r>
      <w:r>
        <w:rPr>
          <w:sz w:val="26"/>
          <w:szCs w:val="26"/>
          <w:lang w:val="ky-KG"/>
        </w:rPr>
        <w:t>е</w:t>
      </w:r>
      <w:r w:rsidR="00FD57D4" w:rsidRPr="00FD57D4">
        <w:rPr>
          <w:sz w:val="26"/>
          <w:szCs w:val="26"/>
        </w:rPr>
        <w:t xml:space="preserve"> с учетом сильных и слабы</w:t>
      </w:r>
      <w:r>
        <w:rPr>
          <w:sz w:val="26"/>
          <w:szCs w:val="26"/>
          <w:lang w:val="ky-KG"/>
        </w:rPr>
        <w:t>х</w:t>
      </w:r>
      <w:r w:rsidR="00FD57D4" w:rsidRPr="00FD57D4">
        <w:rPr>
          <w:sz w:val="26"/>
          <w:szCs w:val="26"/>
        </w:rPr>
        <w:t xml:space="preserve"> сторон отдельных </w:t>
      </w:r>
      <w:ins w:id="127" w:author="Турлоева Айша Бадрудиновна" w:date="2025-02-05T14:22:00Z">
        <w:r w:rsidR="004855BC">
          <w:rPr>
            <w:sz w:val="26"/>
            <w:szCs w:val="26"/>
          </w:rPr>
          <w:t xml:space="preserve">паритетных оценщиков </w:t>
        </w:r>
      </w:ins>
      <w:del w:id="128" w:author="Турлоева Айша Бадрудиновна" w:date="2025-02-05T14:22:00Z">
        <w:r w:rsidR="00FD57D4" w:rsidRPr="00FD57D4" w:rsidDel="004855BC">
          <w:rPr>
            <w:sz w:val="26"/>
            <w:szCs w:val="26"/>
          </w:rPr>
          <w:delText>членов группы</w:delText>
        </w:r>
      </w:del>
      <w:r w:rsidR="00FD57D4" w:rsidRPr="00FD57D4">
        <w:rPr>
          <w:sz w:val="26"/>
          <w:szCs w:val="26"/>
        </w:rPr>
        <w:t>.</w:t>
      </w:r>
    </w:p>
    <w:p w14:paraId="04DE9FFC" w14:textId="6878996F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3.3.5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принимать решения по классификации результатов и о </w:t>
      </w:r>
      <w:r>
        <w:rPr>
          <w:sz w:val="26"/>
          <w:szCs w:val="26"/>
          <w:lang w:val="ky-KG"/>
        </w:rPr>
        <w:t>соотнесении</w:t>
      </w:r>
      <w:r w:rsidR="00FD57D4" w:rsidRPr="00FD57D4">
        <w:rPr>
          <w:sz w:val="26"/>
          <w:szCs w:val="26"/>
        </w:rPr>
        <w:t xml:space="preserve"> выводов </w:t>
      </w:r>
      <w:r>
        <w:rPr>
          <w:sz w:val="26"/>
          <w:szCs w:val="26"/>
          <w:lang w:val="ky-KG"/>
        </w:rPr>
        <w:t xml:space="preserve">других </w:t>
      </w:r>
      <w:ins w:id="129" w:author="Турлоева Айша Бадрудиновна" w:date="2025-02-05T14:23:00Z">
        <w:r w:rsidR="004855BC">
          <w:rPr>
            <w:sz w:val="26"/>
            <w:szCs w:val="26"/>
          </w:rPr>
          <w:t xml:space="preserve">паритетных оценщиков </w:t>
        </w:r>
      </w:ins>
      <w:del w:id="130" w:author="Турлоева Айша Бадрудиновна" w:date="2025-02-05T14:23:00Z">
        <w:r w:rsidDel="004855BC">
          <w:rPr>
            <w:sz w:val="26"/>
            <w:szCs w:val="26"/>
            <w:lang w:val="ky-KG"/>
          </w:rPr>
          <w:delText xml:space="preserve">членов группы по оценке </w:delText>
        </w:r>
      </w:del>
      <w:r>
        <w:rPr>
          <w:sz w:val="26"/>
          <w:szCs w:val="26"/>
          <w:lang w:val="ky-KG"/>
        </w:rPr>
        <w:t xml:space="preserve">с пунктами стандарта </w:t>
      </w:r>
      <w:r>
        <w:rPr>
          <w:sz w:val="26"/>
          <w:szCs w:val="26"/>
          <w:lang w:val="en-US"/>
        </w:rPr>
        <w:t>ISO</w:t>
      </w:r>
      <w:r w:rsidRPr="00FD3A3A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IEC</w:t>
      </w:r>
      <w:r w:rsidRPr="00FD3A3A">
        <w:rPr>
          <w:sz w:val="26"/>
          <w:szCs w:val="26"/>
        </w:rPr>
        <w:t xml:space="preserve"> 17011</w:t>
      </w:r>
      <w:r>
        <w:rPr>
          <w:sz w:val="26"/>
          <w:szCs w:val="26"/>
          <w:lang w:val="ky-KG"/>
        </w:rPr>
        <w:t>.</w:t>
      </w:r>
    </w:p>
    <w:p w14:paraId="4293B6F5" w14:textId="7777777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 xml:space="preserve">3.3.6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председательствовать на собраниях и достигать консенсуса по деликатным </w:t>
      </w:r>
      <w:r>
        <w:rPr>
          <w:sz w:val="26"/>
          <w:szCs w:val="26"/>
          <w:lang w:val="ky-KG"/>
        </w:rPr>
        <w:t>вопросам</w:t>
      </w:r>
      <w:r w:rsidR="00FD57D4" w:rsidRPr="00FD57D4">
        <w:rPr>
          <w:sz w:val="26"/>
          <w:szCs w:val="26"/>
        </w:rPr>
        <w:t>.</w:t>
      </w:r>
    </w:p>
    <w:p w14:paraId="5DC0E104" w14:textId="4DF9578A" w:rsidR="00FD57D4" w:rsidRPr="00FD57D4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3.3.7 </w:t>
      </w:r>
      <w:r w:rsidR="00FD57D4" w:rsidRPr="00FD57D4">
        <w:rPr>
          <w:sz w:val="26"/>
          <w:szCs w:val="26"/>
        </w:rPr>
        <w:t>Руководитель группы должен быть способен отчитываться перед ком</w:t>
      </w:r>
      <w:r>
        <w:rPr>
          <w:sz w:val="26"/>
          <w:szCs w:val="26"/>
          <w:lang w:val="ky-KG"/>
        </w:rPr>
        <w:t xml:space="preserve">иссиией </w:t>
      </w:r>
      <w:r w:rsidR="00FD57D4" w:rsidRPr="00FD57D4">
        <w:rPr>
          <w:sz w:val="26"/>
          <w:szCs w:val="26"/>
        </w:rPr>
        <w:t>по принятию решений и предста</w:t>
      </w:r>
      <w:r w:rsidR="006F3DC6">
        <w:rPr>
          <w:sz w:val="26"/>
          <w:szCs w:val="26"/>
          <w:lang w:val="ky-KG"/>
        </w:rPr>
        <w:t>влять</w:t>
      </w:r>
      <w:r w:rsidR="00FD57D4" w:rsidRPr="00FD57D4">
        <w:rPr>
          <w:sz w:val="26"/>
          <w:szCs w:val="26"/>
        </w:rPr>
        <w:t xml:space="preserve"> рекомендаци</w:t>
      </w:r>
      <w:r w:rsidR="006F3DC6">
        <w:rPr>
          <w:sz w:val="26"/>
          <w:szCs w:val="26"/>
          <w:lang w:val="ky-KG"/>
        </w:rPr>
        <w:t>и</w:t>
      </w:r>
      <w:r w:rsidR="00FD57D4" w:rsidRPr="00FD57D4">
        <w:rPr>
          <w:sz w:val="26"/>
          <w:szCs w:val="26"/>
        </w:rPr>
        <w:t>, принимая во внимание выводы все</w:t>
      </w:r>
      <w:ins w:id="131" w:author="Турлоева Айша Бадрудиновна" w:date="2025-02-05T14:23:00Z">
        <w:r w:rsidR="004855BC">
          <w:rPr>
            <w:sz w:val="26"/>
            <w:szCs w:val="26"/>
          </w:rPr>
          <w:t>х</w:t>
        </w:r>
      </w:ins>
      <w:del w:id="132" w:author="Турлоева Айша Бадрудиновна" w:date="2025-02-05T14:23:00Z">
        <w:r w:rsidR="00FD57D4" w:rsidRPr="00FD57D4" w:rsidDel="004855BC">
          <w:rPr>
            <w:sz w:val="26"/>
            <w:szCs w:val="26"/>
          </w:rPr>
          <w:delText>й</w:delText>
        </w:r>
      </w:del>
      <w:r w:rsidR="00FD57D4" w:rsidRPr="00FD57D4">
        <w:rPr>
          <w:sz w:val="26"/>
          <w:szCs w:val="26"/>
        </w:rPr>
        <w:t xml:space="preserve"> </w:t>
      </w:r>
      <w:ins w:id="133" w:author="Турлоева Айша Бадрудиновна" w:date="2025-02-05T14:23:00Z">
        <w:r w:rsidR="004855BC">
          <w:rPr>
            <w:sz w:val="26"/>
            <w:szCs w:val="26"/>
          </w:rPr>
          <w:t xml:space="preserve">паритетных оценщиков </w:t>
        </w:r>
      </w:ins>
      <w:del w:id="134" w:author="Турлоева Айша Бадрудиновна" w:date="2025-02-05T14:23:00Z">
        <w:r w:rsidR="006F3DC6" w:rsidDel="004855BC">
          <w:rPr>
            <w:sz w:val="26"/>
            <w:szCs w:val="26"/>
            <w:lang w:val="ky-KG"/>
          </w:rPr>
          <w:delText>группы</w:delText>
        </w:r>
        <w:r w:rsidR="00FD57D4" w:rsidRPr="00FD57D4" w:rsidDel="004855BC">
          <w:rPr>
            <w:sz w:val="26"/>
            <w:szCs w:val="26"/>
          </w:rPr>
          <w:delText xml:space="preserve"> </w:delText>
        </w:r>
        <w:r w:rsidR="006F3DC6" w:rsidDel="004855BC">
          <w:rPr>
            <w:sz w:val="26"/>
            <w:szCs w:val="26"/>
            <w:lang w:val="ky-KG"/>
          </w:rPr>
          <w:delText>по оценке</w:delText>
        </w:r>
        <w:r w:rsidR="00FD57D4" w:rsidRPr="00FD57D4" w:rsidDel="004855BC">
          <w:rPr>
            <w:sz w:val="26"/>
            <w:szCs w:val="26"/>
          </w:rPr>
          <w:delText xml:space="preserve"> </w:delText>
        </w:r>
      </w:del>
      <w:r w:rsidR="00FD57D4" w:rsidRPr="00FD57D4">
        <w:rPr>
          <w:sz w:val="26"/>
          <w:szCs w:val="26"/>
        </w:rPr>
        <w:t>в соответствии с требованиями Соглашения.</w:t>
      </w:r>
    </w:p>
    <w:p w14:paraId="458952F5" w14:textId="77777777" w:rsidR="00FD57D4" w:rsidRDefault="00FD57D4" w:rsidP="00D44C90">
      <w:pPr>
        <w:autoSpaceDE w:val="0"/>
        <w:autoSpaceDN w:val="0"/>
        <w:adjustRightInd w:val="0"/>
        <w:ind w:right="-1" w:firstLine="567"/>
        <w:jc w:val="both"/>
        <w:outlineLvl w:val="0"/>
        <w:rPr>
          <w:b/>
          <w:sz w:val="26"/>
          <w:szCs w:val="26"/>
        </w:rPr>
      </w:pPr>
    </w:p>
    <w:p w14:paraId="7D7689FF" w14:textId="07F9C030" w:rsidR="00FD57D4" w:rsidRPr="00A40B6F" w:rsidRDefault="00AB5C72" w:rsidP="00A40B6F">
      <w:pPr>
        <w:pStyle w:val="2"/>
        <w:ind w:left="709"/>
        <w:rPr>
          <w:b/>
          <w:bCs/>
        </w:rPr>
      </w:pPr>
      <w:bookmarkStart w:id="135" w:name="_Toc179980439"/>
      <w:r w:rsidRPr="00A40B6F">
        <w:rPr>
          <w:b/>
          <w:bCs/>
        </w:rPr>
        <w:t>4</w:t>
      </w:r>
      <w:r w:rsidR="00D72A60" w:rsidRPr="00A40B6F">
        <w:rPr>
          <w:b/>
          <w:bCs/>
        </w:rPr>
        <w:t xml:space="preserve"> </w:t>
      </w:r>
      <w:bookmarkEnd w:id="32"/>
      <w:r w:rsidR="00F041B3" w:rsidRPr="00A40B6F">
        <w:rPr>
          <w:b/>
          <w:bCs/>
        </w:rPr>
        <w:t>Процесс отбора и квалификации оценщиков</w:t>
      </w:r>
      <w:bookmarkEnd w:id="135"/>
    </w:p>
    <w:p w14:paraId="4798F7A5" w14:textId="314EC9B9" w:rsidR="00FD57D4" w:rsidRPr="00CB0D33" w:rsidRDefault="006F3DC6" w:rsidP="00D44C90">
      <w:pPr>
        <w:pStyle w:val="3"/>
        <w:ind w:left="709" w:right="-1"/>
        <w:jc w:val="left"/>
        <w:rPr>
          <w:lang w:val="ky-KG"/>
        </w:rPr>
      </w:pPr>
      <w:bookmarkStart w:id="136" w:name="_Toc179980440"/>
      <w:r>
        <w:rPr>
          <w:lang w:val="ky-KG"/>
        </w:rPr>
        <w:t>4.1</w:t>
      </w:r>
      <w:r w:rsidR="00FD57D4" w:rsidRPr="00F041B3">
        <w:t xml:space="preserve"> Первоначальный отбор и обучение оценщиков</w:t>
      </w:r>
      <w:bookmarkEnd w:id="136"/>
    </w:p>
    <w:p w14:paraId="2CD51E7E" w14:textId="0581E06A" w:rsidR="00B0433C" w:rsidRPr="00B0433C" w:rsidRDefault="00CB0D33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4.1.1 </w:t>
      </w:r>
      <w:r w:rsidR="00B0433C" w:rsidRPr="0026010F">
        <w:rPr>
          <w:strike/>
          <w:sz w:val="26"/>
          <w:szCs w:val="26"/>
          <w:highlight w:val="yellow"/>
          <w:lang w:val="ky-KG"/>
        </w:rPr>
        <w:t>Каждый орган аккредитации обязан заявить в секритатриат региональной организации по аккредитации_ЕААС кандидатуры в члены группы по паритетной оценке по каждому из международных стандартов, которые входят в сферу его признания.</w:t>
      </w:r>
      <w:r w:rsidR="00B0433C" w:rsidRPr="00B0433C">
        <w:rPr>
          <w:sz w:val="26"/>
          <w:szCs w:val="26"/>
          <w:lang w:val="ky-KG"/>
        </w:rPr>
        <w:t xml:space="preserve"> </w:t>
      </w:r>
      <w:r w:rsidR="0026010F" w:rsidRPr="0026010F">
        <w:rPr>
          <w:color w:val="FF0000"/>
          <w:sz w:val="26"/>
          <w:szCs w:val="26"/>
          <w:lang w:val="ky-KG"/>
        </w:rPr>
        <w:t>Каждый орган по аккредитации – полноправный член ЕААС обязан номинировать в качестве кандидата в паритетные оценщики не менее 1 действующего оценщика в каждой из областей (3-й уровень) Договоренности ЕААС, в которой им осуществляется деятельность по аккредитации, представив соответствующие предложения в секретариат ЕААС</w:t>
      </w:r>
      <w:r w:rsidR="0026010F" w:rsidRPr="0026010F">
        <w:rPr>
          <w:i/>
          <w:iCs/>
          <w:sz w:val="26"/>
          <w:szCs w:val="26"/>
          <w:lang w:val="ky-KG"/>
        </w:rPr>
        <w:t xml:space="preserve"> (предложения РФ)</w:t>
      </w:r>
      <w:r w:rsidR="0026010F">
        <w:rPr>
          <w:i/>
          <w:iCs/>
          <w:sz w:val="26"/>
          <w:szCs w:val="26"/>
          <w:lang w:val="ky-KG"/>
        </w:rPr>
        <w:t>.</w:t>
      </w:r>
    </w:p>
    <w:p w14:paraId="06FF825F" w14:textId="20D4EC41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4.1.2 </w:t>
      </w:r>
      <w:r w:rsidRPr="00B0433C">
        <w:rPr>
          <w:sz w:val="26"/>
          <w:szCs w:val="26"/>
          <w:lang w:val="ky-KG"/>
        </w:rPr>
        <w:t xml:space="preserve">Для кандидата </w:t>
      </w:r>
      <w:bookmarkStart w:id="137" w:name="_Hlk181656136"/>
      <w:r w:rsidR="00096051">
        <w:rPr>
          <w:sz w:val="26"/>
          <w:szCs w:val="26"/>
          <w:lang w:val="ky-KG"/>
        </w:rPr>
        <w:t xml:space="preserve">в </w:t>
      </w:r>
      <w:r w:rsidR="00096051" w:rsidRPr="00096051">
        <w:rPr>
          <w:color w:val="FF0000"/>
          <w:sz w:val="26"/>
          <w:szCs w:val="26"/>
          <w:lang w:val="ky-KG"/>
        </w:rPr>
        <w:t xml:space="preserve">паритетные оценщики </w:t>
      </w:r>
      <w:bookmarkEnd w:id="137"/>
      <w:r w:rsidRPr="00B0433C">
        <w:rPr>
          <w:sz w:val="26"/>
          <w:szCs w:val="26"/>
          <w:lang w:val="ky-KG"/>
        </w:rPr>
        <w:t xml:space="preserve">заполняется Номинация </w:t>
      </w:r>
      <w:r w:rsidR="00096051" w:rsidRPr="00096051">
        <w:rPr>
          <w:color w:val="FF0000"/>
          <w:sz w:val="26"/>
          <w:szCs w:val="26"/>
          <w:lang w:val="ky-KG"/>
        </w:rPr>
        <w:t>в паритетные оценщики</w:t>
      </w:r>
      <w:r w:rsidRPr="00B0433C">
        <w:rPr>
          <w:sz w:val="26"/>
          <w:szCs w:val="26"/>
          <w:lang w:val="ky-KG"/>
        </w:rPr>
        <w:t xml:space="preserve"> по оценке Приложение А3</w:t>
      </w:r>
      <w:ins w:id="138" w:author="Турлоева Айша Бадрудиновна" w:date="2025-02-05T14:23:00Z">
        <w:r w:rsidR="004855BC">
          <w:rPr>
            <w:sz w:val="26"/>
            <w:szCs w:val="26"/>
            <w:lang w:val="ky-KG"/>
          </w:rPr>
          <w:t>,</w:t>
        </w:r>
      </w:ins>
      <w:r w:rsidRPr="00B0433C">
        <w:rPr>
          <w:sz w:val="26"/>
          <w:szCs w:val="26"/>
          <w:lang w:val="ky-KG"/>
        </w:rPr>
        <w:t xml:space="preserve"> которое сопровождается копиями документов, информацией о стаже работ</w:t>
      </w:r>
      <w:ins w:id="139" w:author="Турлоева Айша Бадрудиновна" w:date="2025-02-05T14:23:00Z">
        <w:r w:rsidR="004855BC">
          <w:rPr>
            <w:sz w:val="26"/>
            <w:szCs w:val="26"/>
            <w:lang w:val="ky-KG"/>
          </w:rPr>
          <w:t>ы</w:t>
        </w:r>
      </w:ins>
      <w:r w:rsidRPr="00B0433C">
        <w:rPr>
          <w:sz w:val="26"/>
          <w:szCs w:val="26"/>
          <w:lang w:val="ky-KG"/>
        </w:rPr>
        <w:t xml:space="preserve"> в качестве оценщика, оцениваемых схемах аккредитации и другой релевантной информацией, подтверждающей соответс</w:t>
      </w:r>
      <w:ins w:id="140" w:author="Турлоева Айша Бадрудиновна" w:date="2025-02-05T14:24:00Z">
        <w:r w:rsidR="004855BC">
          <w:rPr>
            <w:sz w:val="26"/>
            <w:szCs w:val="26"/>
            <w:lang w:val="ky-KG"/>
          </w:rPr>
          <w:t>т</w:t>
        </w:r>
      </w:ins>
      <w:r w:rsidRPr="00B0433C">
        <w:rPr>
          <w:sz w:val="26"/>
          <w:szCs w:val="26"/>
          <w:lang w:val="ky-KG"/>
        </w:rPr>
        <w:t xml:space="preserve">вие кандидата в </w:t>
      </w:r>
      <w:del w:id="141" w:author="Турлоева Айша Бадрудиновна" w:date="2025-02-05T14:24:00Z">
        <w:r w:rsidRPr="00B0433C" w:rsidDel="004855BC">
          <w:rPr>
            <w:sz w:val="26"/>
            <w:szCs w:val="26"/>
            <w:lang w:val="ky-KG"/>
          </w:rPr>
          <w:delText>члены группы по оценке</w:delText>
        </w:r>
      </w:del>
      <w:ins w:id="142" w:author="Турлоева Айша Бадрудиновна" w:date="2025-02-05T14:24:00Z">
        <w:r w:rsidR="004855BC">
          <w:rPr>
            <w:sz w:val="26"/>
            <w:szCs w:val="26"/>
            <w:lang w:val="ky-KG"/>
          </w:rPr>
          <w:t xml:space="preserve">паритетные оценщики </w:t>
        </w:r>
      </w:ins>
      <w:r w:rsidRPr="00B0433C">
        <w:rPr>
          <w:sz w:val="26"/>
          <w:szCs w:val="26"/>
          <w:lang w:val="ky-KG"/>
        </w:rPr>
        <w:t xml:space="preserve"> критериям установленным ниже.</w:t>
      </w:r>
    </w:p>
    <w:p w14:paraId="13392BA4" w14:textId="7F550FF1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4.1.3 </w:t>
      </w:r>
      <w:r w:rsidRPr="00B0433C">
        <w:rPr>
          <w:sz w:val="26"/>
          <w:szCs w:val="26"/>
          <w:lang w:val="ky-KG"/>
        </w:rPr>
        <w:t xml:space="preserve">Секретариат ЕААС должен отправить заполненную форму FMRA-004 в Управляющий комитет Соглашения ЕААС </w:t>
      </w:r>
      <w:r w:rsidR="00A437E1">
        <w:rPr>
          <w:sz w:val="26"/>
          <w:szCs w:val="26"/>
          <w:lang w:val="ky-KG"/>
        </w:rPr>
        <w:t xml:space="preserve">по </w:t>
      </w:r>
      <w:r w:rsidR="00A437E1" w:rsidRPr="00A437E1">
        <w:rPr>
          <w:color w:val="FF0000"/>
          <w:sz w:val="26"/>
          <w:szCs w:val="26"/>
          <w:lang w:val="ky-KG"/>
        </w:rPr>
        <w:t>Договоренност</w:t>
      </w:r>
      <w:ins w:id="143" w:author="Турлоева Айша Бадрудиновна" w:date="2025-02-05T14:24:00Z">
        <w:r w:rsidR="004855BC">
          <w:rPr>
            <w:color w:val="FF0000"/>
            <w:sz w:val="26"/>
            <w:szCs w:val="26"/>
            <w:lang w:val="ky-KG"/>
          </w:rPr>
          <w:t xml:space="preserve">ью </w:t>
        </w:r>
      </w:ins>
      <w:del w:id="144" w:author="Турлоева Айша Бадрудиновна" w:date="2025-02-05T14:24:00Z">
        <w:r w:rsidR="00A437E1" w:rsidRPr="00A437E1" w:rsidDel="004855BC">
          <w:rPr>
            <w:color w:val="FF0000"/>
            <w:sz w:val="26"/>
            <w:szCs w:val="26"/>
            <w:lang w:val="ky-KG"/>
          </w:rPr>
          <w:delText>и</w:delText>
        </w:r>
      </w:del>
      <w:r w:rsidR="00A437E1" w:rsidRPr="00A437E1">
        <w:rPr>
          <w:color w:val="FF0000"/>
          <w:sz w:val="26"/>
          <w:szCs w:val="26"/>
          <w:lang w:val="ky-KG"/>
        </w:rPr>
        <w:t xml:space="preserve"> </w:t>
      </w:r>
      <w:r w:rsidRPr="00B0433C">
        <w:rPr>
          <w:sz w:val="26"/>
          <w:szCs w:val="26"/>
          <w:lang w:val="ky-KG"/>
        </w:rPr>
        <w:t>для рассмотрения и подтверждения того, что кандидат соответствует установленным критериям.</w:t>
      </w:r>
    </w:p>
    <w:p w14:paraId="01EB625B" w14:textId="4398EE4A" w:rsid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 w:rsidRPr="00B0433C">
        <w:rPr>
          <w:sz w:val="26"/>
          <w:szCs w:val="26"/>
          <w:lang w:val="ky-KG"/>
        </w:rPr>
        <w:t xml:space="preserve">Те кандидаты, которые предоставляют доказательства того, что они уже являются оценщиками других признанных IAF или ILAC региональных групп по аккредитации, подтерждаются на </w:t>
      </w:r>
      <w:ins w:id="145" w:author="Турлоева Айша Бадрудиновна" w:date="2025-02-05T14:25:00Z">
        <w:r w:rsidR="004855BC">
          <w:rPr>
            <w:sz w:val="26"/>
            <w:szCs w:val="26"/>
            <w:lang w:val="ky-KG"/>
          </w:rPr>
          <w:t xml:space="preserve">соответствующий </w:t>
        </w:r>
      </w:ins>
      <w:del w:id="146" w:author="Турлоева Айша Бадрудиновна" w:date="2025-02-05T14:25:00Z">
        <w:r w:rsidRPr="00B0433C" w:rsidDel="004855BC">
          <w:rPr>
            <w:sz w:val="26"/>
            <w:szCs w:val="26"/>
            <w:lang w:val="ky-KG"/>
          </w:rPr>
          <w:delText>эквивалентный</w:delText>
        </w:r>
      </w:del>
      <w:r w:rsidRPr="00B0433C">
        <w:rPr>
          <w:sz w:val="26"/>
          <w:szCs w:val="26"/>
          <w:lang w:val="ky-KG"/>
        </w:rPr>
        <w:t xml:space="preserve"> уровень, области и подобласти оценщика ЕААС</w:t>
      </w:r>
    </w:p>
    <w:p w14:paraId="75A49BFA" w14:textId="5736629F" w:rsidR="006F3DC6" w:rsidRDefault="00B0433C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4.1.5 </w:t>
      </w:r>
      <w:r w:rsidR="006F3DC6">
        <w:rPr>
          <w:sz w:val="26"/>
          <w:szCs w:val="26"/>
          <w:lang w:val="ky-KG"/>
        </w:rPr>
        <w:t xml:space="preserve">Управляющий </w:t>
      </w:r>
      <w:r w:rsidR="006F3DC6" w:rsidRPr="00F041B3">
        <w:rPr>
          <w:sz w:val="26"/>
          <w:szCs w:val="26"/>
        </w:rPr>
        <w:t>комитет рассм</w:t>
      </w:r>
      <w:r w:rsidR="006F3DC6">
        <w:rPr>
          <w:sz w:val="26"/>
          <w:szCs w:val="26"/>
          <w:lang w:val="ky-KG"/>
        </w:rPr>
        <w:t>атиривает представленную</w:t>
      </w:r>
      <w:r w:rsidR="006F3DC6" w:rsidRPr="00F041B3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 xml:space="preserve">органом аккредитации кандидатуру в </w:t>
      </w:r>
      <w:r w:rsidR="006F3DC6" w:rsidRPr="00096051">
        <w:rPr>
          <w:strike/>
          <w:sz w:val="26"/>
          <w:szCs w:val="26"/>
          <w:highlight w:val="green"/>
          <w:lang w:val="ky-KG"/>
        </w:rPr>
        <w:t>кандидаты в</w:t>
      </w:r>
      <w:r w:rsidR="006F3DC6">
        <w:rPr>
          <w:sz w:val="26"/>
          <w:szCs w:val="26"/>
          <w:lang w:val="ky-KG"/>
        </w:rPr>
        <w:t xml:space="preserve"> </w:t>
      </w:r>
      <w:r w:rsidR="006F3DC6" w:rsidRPr="0004568E">
        <w:rPr>
          <w:strike/>
          <w:sz w:val="26"/>
          <w:szCs w:val="26"/>
          <w:highlight w:val="yellow"/>
          <w:lang w:val="ky-KG"/>
        </w:rPr>
        <w:t>члены группы по оценке</w:t>
      </w:r>
      <w:r w:rsidR="006F3DC6">
        <w:rPr>
          <w:sz w:val="26"/>
          <w:szCs w:val="26"/>
          <w:lang w:val="ky-KG"/>
        </w:rPr>
        <w:t xml:space="preserve"> </w:t>
      </w:r>
      <w:r w:rsidR="0004568E">
        <w:rPr>
          <w:sz w:val="26"/>
          <w:szCs w:val="26"/>
          <w:lang w:val="ky-KG"/>
        </w:rPr>
        <w:t xml:space="preserve"> </w:t>
      </w:r>
      <w:bookmarkStart w:id="147" w:name="_Hlk181654828"/>
      <w:r w:rsidR="0004568E" w:rsidRPr="0004568E">
        <w:rPr>
          <w:color w:val="FF0000"/>
          <w:sz w:val="26"/>
          <w:szCs w:val="26"/>
          <w:lang w:val="ky-KG"/>
        </w:rPr>
        <w:t>паритетные оценщики</w:t>
      </w:r>
      <w:r w:rsidR="0004568E">
        <w:rPr>
          <w:sz w:val="26"/>
          <w:szCs w:val="26"/>
          <w:lang w:val="ky-KG"/>
        </w:rPr>
        <w:t xml:space="preserve"> </w:t>
      </w:r>
      <w:bookmarkEnd w:id="147"/>
      <w:r w:rsidR="006F3DC6">
        <w:rPr>
          <w:sz w:val="26"/>
          <w:szCs w:val="26"/>
          <w:lang w:val="ky-KG"/>
        </w:rPr>
        <w:t xml:space="preserve">на предмет </w:t>
      </w:r>
      <w:ins w:id="148" w:author="Турлоева Айша Бадрудиновна" w:date="2025-02-05T14:25:00Z">
        <w:r w:rsidR="004855BC">
          <w:rPr>
            <w:sz w:val="26"/>
            <w:szCs w:val="26"/>
            <w:lang w:val="ky-KG"/>
          </w:rPr>
          <w:t xml:space="preserve">достоверности </w:t>
        </w:r>
      </w:ins>
      <w:del w:id="149" w:author="Турлоева Айша Бадрудиновна" w:date="2025-02-05T14:25:00Z">
        <w:r w:rsidR="006F3DC6" w:rsidDel="004855BC">
          <w:rPr>
            <w:sz w:val="26"/>
            <w:szCs w:val="26"/>
            <w:lang w:val="ky-KG"/>
          </w:rPr>
          <w:delText>достаточности</w:delText>
        </w:r>
      </w:del>
      <w:r w:rsidR="006F3DC6">
        <w:rPr>
          <w:sz w:val="26"/>
          <w:szCs w:val="26"/>
          <w:lang w:val="ky-KG"/>
        </w:rPr>
        <w:t xml:space="preserve"> информации о </w:t>
      </w:r>
      <w:del w:id="150" w:author="Турлоева Айша Бадрудиновна" w:date="2025-02-05T14:25:00Z">
        <w:r w:rsidR="006F3DC6" w:rsidDel="004855BC">
          <w:rPr>
            <w:sz w:val="26"/>
            <w:szCs w:val="26"/>
            <w:lang w:val="ky-KG"/>
          </w:rPr>
          <w:delText>подтверждении</w:delText>
        </w:r>
      </w:del>
      <w:r w:rsidR="006F3DC6">
        <w:rPr>
          <w:sz w:val="26"/>
          <w:szCs w:val="26"/>
          <w:lang w:val="ky-KG"/>
        </w:rPr>
        <w:t xml:space="preserve"> его компетентности. Если 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>информации о компетентности не дост</w:t>
      </w:r>
      <w:r>
        <w:rPr>
          <w:sz w:val="26"/>
          <w:szCs w:val="26"/>
          <w:lang w:val="ky-KG"/>
        </w:rPr>
        <w:t>а</w:t>
      </w:r>
      <w:r w:rsidR="006F3DC6">
        <w:rPr>
          <w:sz w:val="26"/>
          <w:szCs w:val="26"/>
          <w:lang w:val="ky-KG"/>
        </w:rPr>
        <w:t>точно, то управляющий комитет</w:t>
      </w:r>
      <w:r w:rsidR="006F3DC6" w:rsidRPr="00F041B3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запрашивает дополнительную информацию по кандидату, или пишет официальный отказ органу аккредитации, который предложил кандидата с обосновнаием несоответсвия кандидата </w:t>
      </w:r>
      <w:r w:rsidR="00CB0D33">
        <w:rPr>
          <w:sz w:val="26"/>
          <w:szCs w:val="26"/>
          <w:lang w:val="ky-KG"/>
        </w:rPr>
        <w:t>требованиям  согласно п. 3.1 настоящей Процедуры.</w:t>
      </w:r>
    </w:p>
    <w:p w14:paraId="6FAE673A" w14:textId="60AA4D8C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6</w:t>
      </w:r>
      <w:r w:rsidR="006F3DC6">
        <w:rPr>
          <w:sz w:val="26"/>
          <w:szCs w:val="26"/>
          <w:lang w:val="ky-KG"/>
        </w:rPr>
        <w:t xml:space="preserve"> Кандидаты в </w:t>
      </w:r>
      <w:r w:rsidR="006F3DC6" w:rsidRPr="0004568E">
        <w:rPr>
          <w:strike/>
          <w:sz w:val="26"/>
          <w:szCs w:val="26"/>
          <w:highlight w:val="yellow"/>
          <w:lang w:val="ky-KG"/>
        </w:rPr>
        <w:t>группы по оценке</w:t>
      </w:r>
      <w:r w:rsidR="0004568E">
        <w:rPr>
          <w:sz w:val="26"/>
          <w:szCs w:val="26"/>
          <w:lang w:val="ky-KG"/>
        </w:rPr>
        <w:t xml:space="preserve"> </w:t>
      </w:r>
      <w:r w:rsidR="0004568E" w:rsidRPr="0004568E">
        <w:rPr>
          <w:color w:val="FF0000"/>
          <w:sz w:val="26"/>
          <w:szCs w:val="26"/>
          <w:lang w:val="ky-KG"/>
        </w:rPr>
        <w:t>паритетные оценщики</w:t>
      </w:r>
      <w:r w:rsidR="006F3DC6">
        <w:rPr>
          <w:sz w:val="26"/>
          <w:szCs w:val="26"/>
          <w:lang w:val="ky-KG"/>
        </w:rPr>
        <w:t xml:space="preserve">, </w:t>
      </w:r>
      <w:r>
        <w:rPr>
          <w:sz w:val="26"/>
          <w:szCs w:val="26"/>
          <w:lang w:val="ky-KG"/>
        </w:rPr>
        <w:t>удовлетворяющие требованиям п. 3.1 настоящей Процедуры</w:t>
      </w:r>
      <w:r w:rsidR="006F3DC6">
        <w:rPr>
          <w:sz w:val="26"/>
          <w:szCs w:val="26"/>
          <w:lang w:val="ky-KG"/>
        </w:rPr>
        <w:t xml:space="preserve">, вносятся в </w:t>
      </w:r>
      <w:bookmarkStart w:id="151" w:name="_Hlk179904010"/>
      <w:r w:rsidR="006F3DC6">
        <w:rPr>
          <w:sz w:val="26"/>
          <w:szCs w:val="26"/>
          <w:lang w:val="ky-KG"/>
        </w:rPr>
        <w:t>Список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кандидатов </w:t>
      </w:r>
      <w:bookmarkEnd w:id="151"/>
      <w:r w:rsidR="009E0AD8">
        <w:rPr>
          <w:sz w:val="26"/>
          <w:szCs w:val="26"/>
          <w:lang w:val="ky-KG"/>
        </w:rPr>
        <w:t xml:space="preserve">в </w:t>
      </w:r>
      <w:r w:rsidR="009E0AD8" w:rsidRPr="009E0AD8">
        <w:rPr>
          <w:strike/>
          <w:sz w:val="26"/>
          <w:szCs w:val="26"/>
          <w:highlight w:val="yellow"/>
          <w:lang w:val="ky-KG"/>
        </w:rPr>
        <w:t>группы по оценке</w:t>
      </w:r>
      <w:r w:rsidR="009E0AD8">
        <w:rPr>
          <w:sz w:val="26"/>
          <w:szCs w:val="26"/>
          <w:lang w:val="ky-KG"/>
        </w:rPr>
        <w:t xml:space="preserve"> </w:t>
      </w:r>
      <w:r w:rsidR="0004568E" w:rsidRPr="0004568E">
        <w:rPr>
          <w:color w:val="FF0000"/>
          <w:sz w:val="26"/>
          <w:szCs w:val="26"/>
          <w:lang w:val="ky-KG"/>
        </w:rPr>
        <w:t xml:space="preserve">паритетные оценщики </w:t>
      </w:r>
      <w:r>
        <w:rPr>
          <w:sz w:val="26"/>
          <w:szCs w:val="26"/>
          <w:lang w:val="ky-KG"/>
        </w:rPr>
        <w:t xml:space="preserve">согласно </w:t>
      </w:r>
      <w:r w:rsidR="006F3DC6">
        <w:rPr>
          <w:sz w:val="26"/>
          <w:szCs w:val="26"/>
          <w:lang w:val="ky-KG"/>
        </w:rPr>
        <w:t>Приложение А1, с информацией подтверждающей их компетентность</w:t>
      </w:r>
      <w:r>
        <w:rPr>
          <w:sz w:val="26"/>
          <w:szCs w:val="26"/>
          <w:lang w:val="ky-KG"/>
        </w:rPr>
        <w:t>.</w:t>
      </w:r>
    </w:p>
    <w:p w14:paraId="567BBC09" w14:textId="77343978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7</w:t>
      </w:r>
      <w:r>
        <w:rPr>
          <w:sz w:val="26"/>
          <w:szCs w:val="26"/>
          <w:lang w:val="ky-KG"/>
        </w:rPr>
        <w:t xml:space="preserve"> Д</w:t>
      </w:r>
      <w:r w:rsidRPr="00F041B3">
        <w:rPr>
          <w:sz w:val="26"/>
          <w:szCs w:val="26"/>
        </w:rPr>
        <w:t xml:space="preserve">ля каждого </w:t>
      </w:r>
      <w:r>
        <w:rPr>
          <w:sz w:val="26"/>
          <w:szCs w:val="26"/>
          <w:lang w:val="ky-KG"/>
        </w:rPr>
        <w:t xml:space="preserve">кандидата </w:t>
      </w:r>
      <w:r w:rsidR="009E0AD8" w:rsidRPr="009E0AD8">
        <w:rPr>
          <w:strike/>
          <w:sz w:val="26"/>
          <w:szCs w:val="26"/>
          <w:highlight w:val="yellow"/>
          <w:lang w:val="ky-KG"/>
        </w:rPr>
        <w:t>в</w:t>
      </w:r>
      <w:r w:rsidR="009E0AD8" w:rsidRPr="009E0AD8">
        <w:rPr>
          <w:strike/>
          <w:sz w:val="26"/>
          <w:szCs w:val="26"/>
          <w:lang w:val="ky-KG"/>
        </w:rPr>
        <w:t xml:space="preserve"> </w:t>
      </w:r>
      <w:r w:rsidR="009E0AD8" w:rsidRPr="009E0AD8">
        <w:rPr>
          <w:strike/>
          <w:sz w:val="26"/>
          <w:szCs w:val="26"/>
          <w:highlight w:val="yellow"/>
          <w:lang w:val="ky-KG"/>
        </w:rPr>
        <w:t>групп</w:t>
      </w:r>
      <w:r w:rsidR="009E0AD8">
        <w:rPr>
          <w:strike/>
          <w:sz w:val="26"/>
          <w:szCs w:val="26"/>
          <w:highlight w:val="yellow"/>
          <w:lang w:val="ky-KG"/>
        </w:rPr>
        <w:t>у</w:t>
      </w:r>
      <w:r w:rsidR="009E0AD8" w:rsidRPr="009E0AD8">
        <w:rPr>
          <w:strike/>
          <w:sz w:val="26"/>
          <w:szCs w:val="26"/>
          <w:highlight w:val="yellow"/>
          <w:lang w:val="ky-KG"/>
        </w:rPr>
        <w:t xml:space="preserve"> по оценке</w:t>
      </w:r>
      <w:r w:rsidR="009E0AD8">
        <w:rPr>
          <w:sz w:val="26"/>
          <w:szCs w:val="26"/>
          <w:lang w:val="ky-KG"/>
        </w:rPr>
        <w:t xml:space="preserve"> </w:t>
      </w:r>
      <w:bookmarkStart w:id="152" w:name="_Hlk181655109"/>
      <w:r w:rsidRPr="0004568E">
        <w:rPr>
          <w:color w:val="FF0000"/>
          <w:sz w:val="26"/>
          <w:szCs w:val="26"/>
          <w:lang w:val="ky-KG"/>
        </w:rPr>
        <w:t xml:space="preserve">в </w:t>
      </w:r>
      <w:r w:rsidR="0004568E" w:rsidRPr="0004568E">
        <w:rPr>
          <w:color w:val="FF0000"/>
          <w:sz w:val="26"/>
          <w:szCs w:val="26"/>
        </w:rPr>
        <w:t xml:space="preserve">паритетные оценщики </w:t>
      </w:r>
      <w:bookmarkEnd w:id="152"/>
      <w:r>
        <w:rPr>
          <w:sz w:val="26"/>
          <w:szCs w:val="26"/>
          <w:lang w:val="ky-KG"/>
        </w:rPr>
        <w:t>в Списке по Приложению А1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управляющий комитет должен</w:t>
      </w:r>
      <w:r w:rsidRPr="00F041B3">
        <w:rPr>
          <w:sz w:val="26"/>
          <w:szCs w:val="26"/>
        </w:rPr>
        <w:t xml:space="preserve"> указать основные области </w:t>
      </w:r>
      <w:r w:rsidRPr="00F041B3">
        <w:rPr>
          <w:sz w:val="26"/>
          <w:szCs w:val="26"/>
        </w:rPr>
        <w:lastRenderedPageBreak/>
        <w:t xml:space="preserve">и </w:t>
      </w:r>
      <w:proofErr w:type="spellStart"/>
      <w:r w:rsidRPr="00F041B3">
        <w:rPr>
          <w:sz w:val="26"/>
          <w:szCs w:val="26"/>
        </w:rPr>
        <w:t>подобласти</w:t>
      </w:r>
      <w:del w:id="153" w:author="Турлоева Айша Бадрудиновна" w:date="2025-02-05T14:25:00Z">
        <w:r w:rsidRPr="00F041B3" w:rsidDel="004855BC">
          <w:rPr>
            <w:sz w:val="26"/>
            <w:szCs w:val="26"/>
          </w:rPr>
          <w:delText>, если это применимо</w:delText>
        </w:r>
      </w:del>
      <w:del w:id="154" w:author="Турлоева Айша Бадрудиновна" w:date="2025-02-05T14:26:00Z">
        <w:r w:rsidRPr="00F041B3" w:rsidDel="004855BC">
          <w:rPr>
            <w:sz w:val="26"/>
            <w:szCs w:val="26"/>
          </w:rPr>
          <w:delText xml:space="preserve">, </w:delText>
        </w:r>
      </w:del>
      <w:r w:rsidRPr="00F041B3">
        <w:rPr>
          <w:sz w:val="26"/>
          <w:szCs w:val="26"/>
        </w:rPr>
        <w:t>в</w:t>
      </w:r>
      <w:proofErr w:type="spellEnd"/>
      <w:r w:rsidRPr="00F041B3">
        <w:rPr>
          <w:sz w:val="26"/>
          <w:szCs w:val="26"/>
        </w:rPr>
        <w:t xml:space="preserve"> которых лицо считается компетентным</w:t>
      </w:r>
      <w:r w:rsidR="00FA1E56" w:rsidRPr="00FA1E56">
        <w:t xml:space="preserve"> </w:t>
      </w:r>
      <w:r w:rsidR="00FA1E56" w:rsidRPr="00FA1E56">
        <w:rPr>
          <w:sz w:val="26"/>
          <w:szCs w:val="26"/>
          <w:lang w:val="ky-KG"/>
        </w:rPr>
        <w:t>и имеющим опыт проведения оценок.</w:t>
      </w:r>
    </w:p>
    <w:p w14:paraId="1CB3FD56" w14:textId="2E18C678" w:rsidR="00FD57D4" w:rsidRP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8</w:t>
      </w:r>
      <w:r>
        <w:rPr>
          <w:sz w:val="26"/>
          <w:szCs w:val="26"/>
          <w:lang w:val="ky-KG"/>
        </w:rPr>
        <w:t xml:space="preserve"> Для кандидатов в </w:t>
      </w:r>
      <w:r w:rsidRPr="009E0AD8">
        <w:rPr>
          <w:strike/>
          <w:sz w:val="26"/>
          <w:szCs w:val="26"/>
          <w:highlight w:val="yellow"/>
          <w:lang w:val="ky-KG"/>
        </w:rPr>
        <w:t>члены группы по оценке</w:t>
      </w:r>
      <w:r>
        <w:rPr>
          <w:sz w:val="26"/>
          <w:szCs w:val="26"/>
          <w:lang w:val="ky-KG"/>
        </w:rPr>
        <w:t xml:space="preserve"> </w:t>
      </w:r>
      <w:r w:rsidR="009E0AD8" w:rsidRPr="0004568E">
        <w:rPr>
          <w:color w:val="FF0000"/>
          <w:sz w:val="26"/>
          <w:szCs w:val="26"/>
          <w:lang w:val="ky-KG"/>
        </w:rPr>
        <w:t xml:space="preserve">в </w:t>
      </w:r>
      <w:r w:rsidR="009E0AD8" w:rsidRPr="0004568E">
        <w:rPr>
          <w:color w:val="FF0000"/>
          <w:sz w:val="26"/>
          <w:szCs w:val="26"/>
        </w:rPr>
        <w:t xml:space="preserve">паритетные оценщики </w:t>
      </w:r>
      <w:r>
        <w:rPr>
          <w:sz w:val="26"/>
          <w:szCs w:val="26"/>
          <w:lang w:val="ky-KG"/>
        </w:rPr>
        <w:t>планируется и проводится управляющим комитетом обучение в он-лайн или оф-лайн формате по процедурам оценки регионального органа по аккредитации ЕААС.</w:t>
      </w:r>
    </w:p>
    <w:p w14:paraId="72561386" w14:textId="4EFD0412" w:rsidR="00FD57D4" w:rsidRPr="009E0AD8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9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После обучения кандидат </w:t>
      </w:r>
      <w:r w:rsidRPr="009E0AD8">
        <w:rPr>
          <w:strike/>
          <w:sz w:val="26"/>
          <w:szCs w:val="26"/>
          <w:highlight w:val="yellow"/>
          <w:lang w:val="ky-KG"/>
        </w:rPr>
        <w:t>в члены группы по оценке</w:t>
      </w:r>
      <w:r w:rsidR="000F5D32">
        <w:rPr>
          <w:sz w:val="26"/>
          <w:szCs w:val="26"/>
          <w:lang w:val="ky-KG"/>
        </w:rPr>
        <w:t xml:space="preserve"> </w:t>
      </w:r>
      <w:r w:rsidR="009E0AD8" w:rsidRPr="0004568E">
        <w:rPr>
          <w:color w:val="FF0000"/>
          <w:sz w:val="26"/>
          <w:szCs w:val="26"/>
          <w:lang w:val="ky-KG"/>
        </w:rPr>
        <w:t xml:space="preserve">в </w:t>
      </w:r>
      <w:r w:rsidR="009E0AD8" w:rsidRPr="0004568E">
        <w:rPr>
          <w:color w:val="FF0000"/>
          <w:sz w:val="26"/>
          <w:szCs w:val="26"/>
        </w:rPr>
        <w:t xml:space="preserve">паритетные оценщики </w:t>
      </w:r>
      <w:r w:rsidR="000F5D32">
        <w:rPr>
          <w:sz w:val="26"/>
          <w:szCs w:val="26"/>
          <w:lang w:val="ky-KG"/>
        </w:rPr>
        <w:t xml:space="preserve">из списка по приложению А1, </w:t>
      </w:r>
      <w:r>
        <w:rPr>
          <w:sz w:val="26"/>
          <w:szCs w:val="26"/>
          <w:lang w:val="ky-KG"/>
        </w:rPr>
        <w:t xml:space="preserve">включается в группу по оценке  в качестве стажера. </w:t>
      </w:r>
      <w:r w:rsidR="00FD57D4" w:rsidRPr="00F041B3">
        <w:rPr>
          <w:sz w:val="26"/>
          <w:szCs w:val="26"/>
        </w:rPr>
        <w:t xml:space="preserve">После положительного отзыва от руководителя группы </w:t>
      </w:r>
      <w:r>
        <w:rPr>
          <w:sz w:val="26"/>
          <w:szCs w:val="26"/>
          <w:lang w:val="ky-KG"/>
        </w:rPr>
        <w:t xml:space="preserve">по оценке </w:t>
      </w:r>
      <w:r w:rsidR="00FD57D4" w:rsidRPr="00F041B3">
        <w:rPr>
          <w:sz w:val="26"/>
          <w:szCs w:val="26"/>
        </w:rPr>
        <w:t xml:space="preserve">и </w:t>
      </w:r>
      <w:r>
        <w:rPr>
          <w:sz w:val="26"/>
          <w:szCs w:val="26"/>
          <w:lang w:val="ky-KG"/>
        </w:rPr>
        <w:t xml:space="preserve">оцениваемого </w:t>
      </w:r>
      <w:r w:rsidR="00FD57D4" w:rsidRPr="00F041B3">
        <w:rPr>
          <w:sz w:val="26"/>
          <w:szCs w:val="26"/>
          <w:lang w:val="ky-KG"/>
        </w:rPr>
        <w:t>органа аккредитации</w:t>
      </w:r>
      <w:r w:rsidR="00FD57D4" w:rsidRPr="00F041B3">
        <w:rPr>
          <w:sz w:val="26"/>
          <w:szCs w:val="26"/>
        </w:rPr>
        <w:t xml:space="preserve"> </w:t>
      </w:r>
      <w:r w:rsidR="00FD57D4" w:rsidRPr="009F548F">
        <w:rPr>
          <w:strike/>
          <w:sz w:val="26"/>
          <w:szCs w:val="26"/>
          <w:highlight w:val="yellow"/>
        </w:rPr>
        <w:t>член</w:t>
      </w:r>
      <w:r w:rsidR="00FD57D4" w:rsidRPr="00F041B3">
        <w:rPr>
          <w:sz w:val="26"/>
          <w:szCs w:val="26"/>
        </w:rPr>
        <w:t xml:space="preserve"> </w:t>
      </w:r>
      <w:r w:rsidR="00FD57D4" w:rsidRPr="00FD1152">
        <w:rPr>
          <w:strike/>
          <w:sz w:val="26"/>
          <w:szCs w:val="26"/>
          <w:highlight w:val="yellow"/>
        </w:rPr>
        <w:t>команды</w:t>
      </w:r>
      <w:r w:rsidR="009E0AD8">
        <w:rPr>
          <w:strike/>
          <w:sz w:val="26"/>
          <w:szCs w:val="26"/>
          <w:lang w:val="ky-KG"/>
        </w:rPr>
        <w:t xml:space="preserve"> </w:t>
      </w:r>
      <w:r w:rsidR="00FD1152">
        <w:rPr>
          <w:sz w:val="26"/>
          <w:szCs w:val="26"/>
        </w:rPr>
        <w:t xml:space="preserve"> </w:t>
      </w:r>
      <w:r w:rsidR="009E0AD8">
        <w:rPr>
          <w:sz w:val="26"/>
          <w:szCs w:val="26"/>
          <w:lang w:val="ky-KG"/>
        </w:rPr>
        <w:t xml:space="preserve"> </w:t>
      </w:r>
      <w:bookmarkStart w:id="155" w:name="_Hlk181655197"/>
      <w:r w:rsidR="009E0AD8" w:rsidRPr="0004568E">
        <w:rPr>
          <w:color w:val="FF0000"/>
          <w:sz w:val="26"/>
          <w:szCs w:val="26"/>
        </w:rPr>
        <w:t>паритетны</w:t>
      </w:r>
      <w:r w:rsidR="009E0AD8">
        <w:rPr>
          <w:color w:val="FF0000"/>
          <w:sz w:val="26"/>
          <w:szCs w:val="26"/>
          <w:lang w:val="ky-KG"/>
        </w:rPr>
        <w:t>й</w:t>
      </w:r>
      <w:r w:rsidR="009E0AD8" w:rsidRPr="0004568E">
        <w:rPr>
          <w:color w:val="FF0000"/>
          <w:sz w:val="26"/>
          <w:szCs w:val="26"/>
        </w:rPr>
        <w:t xml:space="preserve"> оценщик</w:t>
      </w:r>
      <w:bookmarkEnd w:id="155"/>
      <w:r w:rsidR="009E0AD8">
        <w:rPr>
          <w:color w:val="FF0000"/>
          <w:sz w:val="26"/>
          <w:szCs w:val="26"/>
          <w:lang w:val="ky-KG"/>
        </w:rPr>
        <w:t>-</w:t>
      </w:r>
      <w:r w:rsidR="009F548F" w:rsidRPr="00F041B3">
        <w:rPr>
          <w:sz w:val="26"/>
          <w:szCs w:val="26"/>
        </w:rPr>
        <w:t>стажер</w:t>
      </w:r>
      <w:r w:rsidR="009F548F" w:rsidRPr="00FD1152">
        <w:rPr>
          <w:color w:val="FF0000"/>
          <w:sz w:val="26"/>
          <w:szCs w:val="26"/>
        </w:rPr>
        <w:t xml:space="preserve"> </w:t>
      </w:r>
      <w:r w:rsidR="00FD57D4" w:rsidRPr="00F041B3">
        <w:rPr>
          <w:sz w:val="26"/>
          <w:szCs w:val="26"/>
        </w:rPr>
        <w:t>получ</w:t>
      </w:r>
      <w:r w:rsidR="009E0AD8">
        <w:rPr>
          <w:sz w:val="26"/>
          <w:szCs w:val="26"/>
          <w:lang w:val="ky-KG"/>
        </w:rPr>
        <w:t>ает</w:t>
      </w:r>
      <w:r w:rsidR="00FD57D4" w:rsidRPr="00F041B3">
        <w:rPr>
          <w:sz w:val="26"/>
          <w:szCs w:val="26"/>
        </w:rPr>
        <w:t xml:space="preserve"> квалификацию </w:t>
      </w:r>
      <w:r w:rsidR="00FD57D4" w:rsidRPr="009E0AD8">
        <w:rPr>
          <w:strike/>
          <w:sz w:val="26"/>
          <w:szCs w:val="26"/>
          <w:highlight w:val="yellow"/>
        </w:rPr>
        <w:t xml:space="preserve">члена </w:t>
      </w:r>
      <w:r w:rsidRPr="009E0AD8">
        <w:rPr>
          <w:strike/>
          <w:sz w:val="26"/>
          <w:szCs w:val="26"/>
          <w:highlight w:val="yellow"/>
          <w:lang w:val="ky-KG"/>
        </w:rPr>
        <w:t xml:space="preserve">группы по </w:t>
      </w:r>
      <w:r w:rsidR="00FD57D4" w:rsidRPr="009E0AD8">
        <w:rPr>
          <w:strike/>
          <w:sz w:val="26"/>
          <w:szCs w:val="26"/>
          <w:highlight w:val="yellow"/>
          <w:lang w:val="ky-KG"/>
        </w:rPr>
        <w:t>оценк</w:t>
      </w:r>
      <w:r w:rsidR="009F548F" w:rsidRPr="009E0AD8">
        <w:rPr>
          <w:strike/>
          <w:color w:val="FF0000"/>
          <w:sz w:val="26"/>
          <w:szCs w:val="26"/>
          <w:highlight w:val="yellow"/>
          <w:lang w:val="ky-KG"/>
        </w:rPr>
        <w:t>е</w:t>
      </w:r>
      <w:r w:rsidR="00FD57D4" w:rsidRPr="009E0AD8">
        <w:rPr>
          <w:strike/>
          <w:sz w:val="26"/>
          <w:szCs w:val="26"/>
          <w:highlight w:val="yellow"/>
        </w:rPr>
        <w:t>.</w:t>
      </w:r>
      <w:r w:rsidR="009E0AD8" w:rsidRPr="009E0AD8">
        <w:t xml:space="preserve"> </w:t>
      </w:r>
      <w:r w:rsidR="009E0AD8" w:rsidRPr="009E0AD8">
        <w:rPr>
          <w:color w:val="FF0000"/>
          <w:sz w:val="26"/>
          <w:szCs w:val="26"/>
        </w:rPr>
        <w:t>паритетн</w:t>
      </w:r>
      <w:r w:rsidR="009E0AD8">
        <w:rPr>
          <w:color w:val="FF0000"/>
          <w:sz w:val="26"/>
          <w:szCs w:val="26"/>
          <w:lang w:val="ky-KG"/>
        </w:rPr>
        <w:t>ого</w:t>
      </w:r>
      <w:r w:rsidR="009E0AD8" w:rsidRPr="009E0AD8">
        <w:rPr>
          <w:color w:val="FF0000"/>
          <w:sz w:val="26"/>
          <w:szCs w:val="26"/>
        </w:rPr>
        <w:t xml:space="preserve"> оценщик</w:t>
      </w:r>
      <w:r w:rsidR="009E0AD8">
        <w:rPr>
          <w:color w:val="FF0000"/>
          <w:sz w:val="26"/>
          <w:szCs w:val="26"/>
          <w:lang w:val="ky-KG"/>
        </w:rPr>
        <w:t>а.</w:t>
      </w:r>
    </w:p>
    <w:p w14:paraId="6B37F463" w14:textId="2C919A54" w:rsidR="00FD57D4" w:rsidRPr="00F041B3" w:rsidRDefault="00FD57D4" w:rsidP="00D44C90">
      <w:pPr>
        <w:ind w:left="1418" w:right="-1" w:hanging="567"/>
        <w:rPr>
          <w:sz w:val="26"/>
          <w:szCs w:val="26"/>
        </w:rPr>
      </w:pPr>
    </w:p>
    <w:p w14:paraId="5CA76BC8" w14:textId="367C2E62" w:rsidR="00FD57D4" w:rsidRPr="000F5D32" w:rsidRDefault="000F5D32" w:rsidP="00D44C90">
      <w:pPr>
        <w:pStyle w:val="3"/>
        <w:ind w:left="709" w:right="-1"/>
        <w:jc w:val="left"/>
        <w:rPr>
          <w:lang w:val="ky-KG"/>
        </w:rPr>
      </w:pPr>
      <w:bookmarkStart w:id="156" w:name="_Toc179980441"/>
      <w:r>
        <w:rPr>
          <w:lang w:val="ky-KG"/>
        </w:rPr>
        <w:t>4.2</w:t>
      </w:r>
      <w:r w:rsidR="00FD57D4" w:rsidRPr="00F041B3">
        <w:t xml:space="preserve"> Выбор руководител</w:t>
      </w:r>
      <w:r>
        <w:rPr>
          <w:lang w:val="ky-KG"/>
        </w:rPr>
        <w:t>я группы по оценке</w:t>
      </w:r>
      <w:bookmarkEnd w:id="156"/>
    </w:p>
    <w:p w14:paraId="6C771020" w14:textId="05666CF5" w:rsidR="000F5D32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4.2.1 </w:t>
      </w:r>
      <w:r w:rsidR="00FD57D4" w:rsidRPr="00F041B3">
        <w:rPr>
          <w:sz w:val="26"/>
          <w:szCs w:val="26"/>
        </w:rPr>
        <w:t xml:space="preserve">После </w:t>
      </w:r>
      <w:r>
        <w:rPr>
          <w:sz w:val="26"/>
          <w:szCs w:val="26"/>
          <w:lang w:val="ky-KG"/>
        </w:rPr>
        <w:t>3-х оценок</w:t>
      </w:r>
      <w:r w:rsidR="00FD57D4" w:rsidRPr="00F041B3">
        <w:rPr>
          <w:sz w:val="26"/>
          <w:szCs w:val="26"/>
        </w:rPr>
        <w:t xml:space="preserve"> в качестве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и положительных отзывов от руководител</w:t>
      </w:r>
      <w:r w:rsidR="00FD57D4" w:rsidRPr="00F041B3">
        <w:rPr>
          <w:sz w:val="26"/>
          <w:szCs w:val="26"/>
          <w:lang w:val="ky-KG"/>
        </w:rPr>
        <w:t>ей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групп по оценке в которых он принимал участие, а также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оцениваемых </w:t>
      </w:r>
      <w:r w:rsidR="00FD57D4" w:rsidRPr="00F041B3">
        <w:rPr>
          <w:sz w:val="26"/>
          <w:szCs w:val="26"/>
          <w:lang w:val="ky-KG"/>
        </w:rPr>
        <w:t>орган</w:t>
      </w:r>
      <w:r>
        <w:rPr>
          <w:sz w:val="26"/>
          <w:szCs w:val="26"/>
          <w:lang w:val="ky-KG"/>
        </w:rPr>
        <w:t>ов</w:t>
      </w:r>
      <w:r w:rsidR="00FD57D4" w:rsidRPr="00F041B3">
        <w:rPr>
          <w:sz w:val="26"/>
          <w:szCs w:val="26"/>
          <w:lang w:val="ky-KG"/>
        </w:rPr>
        <w:t xml:space="preserve"> по аккредитации</w:t>
      </w:r>
      <w:r w:rsidR="00FD57D4" w:rsidRPr="00F041B3">
        <w:rPr>
          <w:sz w:val="26"/>
          <w:szCs w:val="26"/>
        </w:rPr>
        <w:t xml:space="preserve">, </w:t>
      </w:r>
      <w:r>
        <w:rPr>
          <w:sz w:val="26"/>
          <w:szCs w:val="26"/>
          <w:lang w:val="ky-KG"/>
        </w:rPr>
        <w:t>Управляющий комитет</w:t>
      </w:r>
      <w:r w:rsidR="00FD57D4" w:rsidRPr="00F041B3">
        <w:rPr>
          <w:sz w:val="26"/>
          <w:szCs w:val="26"/>
        </w:rPr>
        <w:t xml:space="preserve"> IAF/ILAC может пригласить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, </w:t>
      </w:r>
      <w:r w:rsidR="00FD57D4" w:rsidRPr="00F041B3">
        <w:rPr>
          <w:sz w:val="26"/>
          <w:szCs w:val="26"/>
          <w:lang w:val="ky-KG"/>
        </w:rPr>
        <w:t xml:space="preserve">для того </w:t>
      </w:r>
      <w:r w:rsidR="00FD57D4" w:rsidRPr="00F041B3">
        <w:rPr>
          <w:sz w:val="26"/>
          <w:szCs w:val="26"/>
        </w:rPr>
        <w:t xml:space="preserve">чтобы </w:t>
      </w:r>
      <w:r>
        <w:rPr>
          <w:sz w:val="26"/>
          <w:szCs w:val="26"/>
          <w:lang w:val="ky-KG"/>
        </w:rPr>
        <w:t xml:space="preserve">в очередной оценке он </w:t>
      </w:r>
      <w:r w:rsidR="005B27A1">
        <w:rPr>
          <w:sz w:val="26"/>
          <w:szCs w:val="26"/>
          <w:lang w:val="ky-KG"/>
        </w:rPr>
        <w:t xml:space="preserve">участвовал в качестве </w:t>
      </w:r>
      <w:r>
        <w:rPr>
          <w:sz w:val="26"/>
          <w:szCs w:val="26"/>
          <w:lang w:val="ky-KG"/>
        </w:rPr>
        <w:t>руководител</w:t>
      </w:r>
      <w:r w:rsidR="005B27A1">
        <w:rPr>
          <w:sz w:val="26"/>
          <w:szCs w:val="26"/>
          <w:lang w:val="ky-KG"/>
        </w:rPr>
        <w:t>я</w:t>
      </w:r>
      <w:r>
        <w:rPr>
          <w:sz w:val="26"/>
          <w:szCs w:val="26"/>
          <w:lang w:val="ky-KG"/>
        </w:rPr>
        <w:t xml:space="preserve"> группы по оценке</w:t>
      </w:r>
      <w:r w:rsidR="00FD57D4" w:rsidRPr="00F041B3">
        <w:rPr>
          <w:sz w:val="26"/>
          <w:szCs w:val="26"/>
        </w:rPr>
        <w:t>.</w:t>
      </w:r>
    </w:p>
    <w:p w14:paraId="4EE65DD9" w14:textId="270EC02D" w:rsidR="005B27A1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4.2.2 Другой</w:t>
      </w:r>
      <w:r w:rsidR="00FD57D4" w:rsidRPr="00F041B3">
        <w:rPr>
          <w:sz w:val="26"/>
          <w:szCs w:val="26"/>
        </w:rPr>
        <w:t xml:space="preserve"> </w:t>
      </w:r>
      <w:r w:rsidR="005B27A1">
        <w:rPr>
          <w:sz w:val="26"/>
          <w:szCs w:val="26"/>
          <w:lang w:val="ky-KG"/>
        </w:rPr>
        <w:t xml:space="preserve">возможностью </w:t>
      </w:r>
      <w:r w:rsidR="00FD57D4" w:rsidRPr="00F041B3">
        <w:rPr>
          <w:sz w:val="26"/>
          <w:szCs w:val="26"/>
        </w:rPr>
        <w:t xml:space="preserve">продемонстрировать выполнение критериев компетентности, </w:t>
      </w:r>
      <w:r w:rsidR="005B27A1">
        <w:rPr>
          <w:sz w:val="26"/>
          <w:szCs w:val="26"/>
          <w:lang w:val="ky-KG"/>
        </w:rPr>
        <w:t>необходимых для руководителя</w:t>
      </w:r>
      <w:del w:id="157" w:author="Турлоева Айша Бадрудиновна" w:date="2025-02-05T14:26:00Z">
        <w:r w:rsidR="005B27A1" w:rsidDel="004855BC">
          <w:rPr>
            <w:sz w:val="26"/>
            <w:szCs w:val="26"/>
            <w:lang w:val="ky-KG"/>
          </w:rPr>
          <w:delText xml:space="preserve"> </w:delText>
        </w:r>
      </w:del>
      <w:ins w:id="158" w:author="Турлоева Айша Бадрудиновна" w:date="2025-02-05T14:26:00Z">
        <w:r w:rsidR="004855BC">
          <w:rPr>
            <w:sz w:val="26"/>
            <w:szCs w:val="26"/>
            <w:lang w:val="ky-KG"/>
          </w:rPr>
          <w:t xml:space="preserve">паритетной оценки </w:t>
        </w:r>
      </w:ins>
      <w:del w:id="159" w:author="Турлоева Айша Бадрудиновна" w:date="2025-02-05T14:26:00Z">
        <w:r w:rsidR="005B27A1" w:rsidDel="004855BC">
          <w:rPr>
            <w:sz w:val="26"/>
            <w:szCs w:val="26"/>
            <w:lang w:val="ky-KG"/>
          </w:rPr>
          <w:delText>группы по оценке</w:delText>
        </w:r>
      </w:del>
      <w:r w:rsidR="00FD57D4" w:rsidRPr="00F041B3">
        <w:rPr>
          <w:sz w:val="26"/>
          <w:szCs w:val="26"/>
        </w:rPr>
        <w:t xml:space="preserve">, </w:t>
      </w:r>
      <w:r w:rsidR="005B27A1">
        <w:rPr>
          <w:sz w:val="26"/>
          <w:szCs w:val="26"/>
          <w:lang w:val="ky-KG"/>
        </w:rPr>
        <w:t xml:space="preserve">является включение </w:t>
      </w:r>
      <w:ins w:id="160" w:author="Турлоева Айша Бадрудиновна" w:date="2025-02-05T14:27:00Z">
        <w:r w:rsidR="004855BC">
          <w:rPr>
            <w:sz w:val="26"/>
            <w:szCs w:val="26"/>
            <w:lang w:val="ky-KG"/>
          </w:rPr>
          <w:t xml:space="preserve">паритетного оценщика </w:t>
        </w:r>
      </w:ins>
      <w:del w:id="161" w:author="Турлоева Айша Бадрудиновна" w:date="2025-02-05T14:27:00Z">
        <w:r w:rsidR="00FD57D4" w:rsidRPr="00F041B3" w:rsidDel="004855BC">
          <w:rPr>
            <w:sz w:val="26"/>
            <w:szCs w:val="26"/>
            <w:lang w:val="ky-KG"/>
          </w:rPr>
          <w:delText>член</w:delText>
        </w:r>
        <w:r w:rsidR="005B27A1" w:rsidDel="004855BC">
          <w:rPr>
            <w:sz w:val="26"/>
            <w:szCs w:val="26"/>
            <w:lang w:val="ky-KG"/>
          </w:rPr>
          <w:delText>а</w:delText>
        </w:r>
        <w:r w:rsidR="00FD57D4" w:rsidRPr="00F041B3" w:rsidDel="004855BC">
          <w:rPr>
            <w:sz w:val="26"/>
            <w:szCs w:val="26"/>
            <w:lang w:val="ky-KG"/>
          </w:rPr>
          <w:delText xml:space="preserve"> </w:delText>
        </w:r>
        <w:r w:rsidR="005B27A1" w:rsidDel="004855BC">
          <w:rPr>
            <w:sz w:val="26"/>
            <w:szCs w:val="26"/>
            <w:lang w:val="ky-KG"/>
          </w:rPr>
          <w:delText>группы по оценке</w:delText>
        </w:r>
        <w:r w:rsidR="00FD57D4" w:rsidRPr="00F041B3" w:rsidDel="004855BC">
          <w:rPr>
            <w:sz w:val="26"/>
            <w:szCs w:val="26"/>
          </w:rPr>
          <w:delText xml:space="preserve"> </w:delText>
        </w:r>
      </w:del>
      <w:r w:rsidR="00FD57D4" w:rsidRPr="00F041B3">
        <w:rPr>
          <w:sz w:val="26"/>
          <w:szCs w:val="26"/>
        </w:rPr>
        <w:t xml:space="preserve">в качестве заместителя </w:t>
      </w:r>
      <w:r w:rsidR="00FD57D4" w:rsidRPr="00F041B3">
        <w:rPr>
          <w:sz w:val="26"/>
          <w:szCs w:val="26"/>
          <w:lang w:val="ky-KG"/>
        </w:rPr>
        <w:t xml:space="preserve">руководителя </w:t>
      </w:r>
      <w:ins w:id="162" w:author="Турлоева Айша Бадрудиновна" w:date="2025-02-05T14:27:00Z">
        <w:r w:rsidR="004855BC">
          <w:rPr>
            <w:sz w:val="26"/>
            <w:szCs w:val="26"/>
            <w:lang w:val="ky-KG"/>
          </w:rPr>
          <w:t xml:space="preserve">паритетной оценки </w:t>
        </w:r>
      </w:ins>
      <w:del w:id="163" w:author="Турлоева Айша Бадрудиновна" w:date="2025-02-05T14:27:00Z">
        <w:r w:rsidR="005B27A1" w:rsidDel="004855BC">
          <w:rPr>
            <w:sz w:val="26"/>
            <w:szCs w:val="26"/>
            <w:lang w:val="ky-KG"/>
          </w:rPr>
          <w:delText>группы по оценке</w:delText>
        </w:r>
        <w:r w:rsidR="00FD57D4" w:rsidRPr="00F041B3" w:rsidDel="004855BC">
          <w:rPr>
            <w:sz w:val="26"/>
            <w:szCs w:val="26"/>
          </w:rPr>
          <w:delText xml:space="preserve"> </w:delText>
        </w:r>
      </w:del>
      <w:r w:rsidR="00FD57D4" w:rsidRPr="00F041B3">
        <w:rPr>
          <w:sz w:val="26"/>
          <w:szCs w:val="26"/>
        </w:rPr>
        <w:t>(</w:t>
      </w:r>
      <w:r w:rsidR="005B27A1">
        <w:rPr>
          <w:sz w:val="26"/>
          <w:szCs w:val="26"/>
          <w:lang w:val="ky-KG"/>
        </w:rPr>
        <w:t xml:space="preserve">как помощника для руководителя группы </w:t>
      </w:r>
      <w:r w:rsidR="00FD57D4" w:rsidRPr="00F041B3">
        <w:rPr>
          <w:sz w:val="26"/>
          <w:szCs w:val="26"/>
        </w:rPr>
        <w:t xml:space="preserve">в планировании, подготовке и управлении </w:t>
      </w:r>
      <w:ins w:id="164" w:author="Турлоева Айша Бадрудиновна" w:date="2025-02-05T14:27:00Z">
        <w:r w:rsidR="004855BC">
          <w:rPr>
            <w:sz w:val="26"/>
            <w:szCs w:val="26"/>
          </w:rPr>
          <w:t xml:space="preserve">паритетной </w:t>
        </w:r>
      </w:ins>
      <w:proofErr w:type="spellStart"/>
      <w:r w:rsidR="00FD57D4" w:rsidRPr="00F041B3">
        <w:rPr>
          <w:sz w:val="26"/>
          <w:szCs w:val="26"/>
        </w:rPr>
        <w:t>оценк</w:t>
      </w:r>
      <w:proofErr w:type="spellEnd"/>
      <w:r w:rsidR="00FD57D4" w:rsidRPr="00F041B3">
        <w:rPr>
          <w:sz w:val="26"/>
          <w:szCs w:val="26"/>
          <w:lang w:val="ky-KG"/>
        </w:rPr>
        <w:t>ой</w:t>
      </w:r>
      <w:r w:rsidR="005B27A1">
        <w:rPr>
          <w:sz w:val="26"/>
          <w:szCs w:val="26"/>
          <w:lang w:val="ky-KG"/>
        </w:rPr>
        <w:t>)</w:t>
      </w:r>
      <w:r w:rsidR="00FD57D4" w:rsidRPr="00F041B3">
        <w:rPr>
          <w:sz w:val="26"/>
          <w:szCs w:val="26"/>
        </w:rPr>
        <w:t xml:space="preserve">. </w:t>
      </w:r>
    </w:p>
    <w:p w14:paraId="79E738E1" w14:textId="706FBBF4" w:rsidR="00AD5F47" w:rsidRDefault="00AD5F4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</w:rPr>
        <w:t>4.2.3 Управляющий комитет ведет список руководителей групп по оценке согласно Приложения А2.</w:t>
      </w:r>
      <w:r w:rsidR="00F33552">
        <w:rPr>
          <w:sz w:val="26"/>
          <w:szCs w:val="26"/>
          <w:lang w:val="ky-KG"/>
        </w:rPr>
        <w:t xml:space="preserve"> </w:t>
      </w:r>
      <w:r w:rsidR="00F33552" w:rsidRPr="00F33552">
        <w:rPr>
          <w:sz w:val="26"/>
          <w:szCs w:val="26"/>
          <w:lang w:val="ky-KG"/>
        </w:rPr>
        <w:t>Этот список включ</w:t>
      </w:r>
      <w:r w:rsidR="00F33552">
        <w:rPr>
          <w:sz w:val="26"/>
          <w:szCs w:val="26"/>
          <w:lang w:val="ky-KG"/>
        </w:rPr>
        <w:t>ает</w:t>
      </w:r>
      <w:r w:rsidR="00F33552" w:rsidRPr="00F33552">
        <w:rPr>
          <w:sz w:val="26"/>
          <w:szCs w:val="26"/>
          <w:lang w:val="ky-KG"/>
        </w:rPr>
        <w:t xml:space="preserve"> области и подобласти, в которых руководитель группы считается компетентным и </w:t>
      </w:r>
      <w:r w:rsidR="00F33552">
        <w:rPr>
          <w:sz w:val="26"/>
          <w:szCs w:val="26"/>
          <w:lang w:val="ky-KG"/>
        </w:rPr>
        <w:t xml:space="preserve">имеет </w:t>
      </w:r>
      <w:r w:rsidR="00F33552" w:rsidRPr="00F33552">
        <w:rPr>
          <w:sz w:val="26"/>
          <w:szCs w:val="26"/>
          <w:lang w:val="ky-KG"/>
        </w:rPr>
        <w:t>опыт проведения оценок.</w:t>
      </w:r>
    </w:p>
    <w:p w14:paraId="098A6998" w14:textId="77777777" w:rsidR="00F33552" w:rsidRPr="00F33552" w:rsidRDefault="00F33552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19C40785" w14:textId="69968BC8" w:rsidR="005F2285" w:rsidRPr="005C3F00" w:rsidRDefault="005B27A1" w:rsidP="00A40B6F">
      <w:pPr>
        <w:pStyle w:val="3"/>
        <w:ind w:left="709"/>
        <w:jc w:val="left"/>
        <w:rPr>
          <w:lang w:val="ky-KG"/>
        </w:rPr>
      </w:pPr>
      <w:bookmarkStart w:id="165" w:name="_Toc179980442"/>
      <w:r w:rsidRPr="005F2285">
        <w:rPr>
          <w:lang w:val="ky-KG"/>
        </w:rPr>
        <w:t>4.3</w:t>
      </w:r>
      <w:r>
        <w:rPr>
          <w:lang w:val="ky-KG"/>
        </w:rPr>
        <w:t xml:space="preserve"> </w:t>
      </w:r>
      <w:r w:rsidR="005F2285" w:rsidRPr="005C3F00">
        <w:rPr>
          <w:lang w:val="ky-KG"/>
        </w:rPr>
        <w:t xml:space="preserve">Признание дополнительных областей и </w:t>
      </w:r>
      <w:r w:rsidR="005F2285" w:rsidRPr="00C41560">
        <w:rPr>
          <w:strike/>
          <w:highlight w:val="yellow"/>
          <w:lang w:val="ky-KG"/>
        </w:rPr>
        <w:t>подразделов</w:t>
      </w:r>
      <w:bookmarkEnd w:id="165"/>
      <w:r w:rsidR="00C41560">
        <w:rPr>
          <w:strike/>
          <w:lang w:val="ky-KG"/>
        </w:rPr>
        <w:t xml:space="preserve"> </w:t>
      </w:r>
      <w:r w:rsidR="00C41560" w:rsidRPr="00C41560">
        <w:rPr>
          <w:color w:val="FF0000"/>
          <w:lang w:val="ky-KG"/>
        </w:rPr>
        <w:t>подобластей</w:t>
      </w:r>
      <w:r w:rsidR="00C41560">
        <w:rPr>
          <w:color w:val="FF0000"/>
          <w:lang w:val="ky-KG"/>
        </w:rPr>
        <w:t xml:space="preserve"> </w:t>
      </w:r>
      <w:r w:rsidR="00C41560" w:rsidRPr="00C41560">
        <w:rPr>
          <w:b w:val="0"/>
          <w:bCs/>
          <w:i/>
          <w:iCs/>
          <w:lang w:val="ky-KG"/>
        </w:rPr>
        <w:t>(предложения РФ)</w:t>
      </w:r>
    </w:p>
    <w:p w14:paraId="5FD2D23F" w14:textId="77777777" w:rsidR="005F2285" w:rsidRPr="005F2285" w:rsidRDefault="005F2285" w:rsidP="005F2285">
      <w:pPr>
        <w:ind w:right="-1" w:firstLine="709"/>
        <w:jc w:val="both"/>
        <w:rPr>
          <w:sz w:val="26"/>
          <w:szCs w:val="26"/>
          <w:lang w:val="ky-KG"/>
        </w:rPr>
      </w:pPr>
      <w:r w:rsidRPr="005F2285">
        <w:rPr>
          <w:sz w:val="26"/>
          <w:szCs w:val="26"/>
          <w:lang w:val="ky-KG"/>
        </w:rPr>
        <w:t>Для номинальных оценщиков, оценщиков</w:t>
      </w:r>
      <w:r>
        <w:rPr>
          <w:sz w:val="26"/>
          <w:szCs w:val="26"/>
          <w:lang w:val="ky-KG"/>
        </w:rPr>
        <w:t xml:space="preserve"> - стажеров</w:t>
      </w:r>
      <w:r w:rsidRPr="005F2285">
        <w:rPr>
          <w:sz w:val="26"/>
          <w:szCs w:val="26"/>
          <w:lang w:val="ky-KG"/>
        </w:rPr>
        <w:t>, ведущих оценщиков могут быть добавлены дополнительные области и под</w:t>
      </w:r>
      <w:r>
        <w:rPr>
          <w:sz w:val="26"/>
          <w:szCs w:val="26"/>
          <w:lang w:val="ky-KG"/>
        </w:rPr>
        <w:t>области</w:t>
      </w:r>
      <w:r w:rsidRPr="005F2285">
        <w:rPr>
          <w:sz w:val="26"/>
          <w:szCs w:val="26"/>
          <w:lang w:val="ky-KG"/>
        </w:rPr>
        <w:t xml:space="preserve"> после подтверждения от назначающего их органа аккредитации того, что они были официально утверждены как достигшие статуса "Руководитель группы </w:t>
      </w:r>
      <w:r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оценки" для этой конкретной области или под</w:t>
      </w:r>
      <w:r>
        <w:rPr>
          <w:sz w:val="26"/>
          <w:szCs w:val="26"/>
          <w:lang w:val="ky-KG"/>
        </w:rPr>
        <w:t>области в рамках назначающего их органа аккредитации</w:t>
      </w:r>
      <w:r w:rsidRPr="005F2285">
        <w:rPr>
          <w:sz w:val="26"/>
          <w:szCs w:val="26"/>
          <w:lang w:val="ky-KG"/>
        </w:rPr>
        <w:t>.</w:t>
      </w:r>
    </w:p>
    <w:p w14:paraId="2C3AA8B8" w14:textId="77777777" w:rsidR="00AD5F47" w:rsidRDefault="00AD5F47" w:rsidP="00D44C90">
      <w:pPr>
        <w:pStyle w:val="3"/>
        <w:ind w:left="709" w:right="-1"/>
        <w:jc w:val="left"/>
      </w:pPr>
    </w:p>
    <w:p w14:paraId="2CCE7F0C" w14:textId="6A99E031" w:rsidR="00FD57D4" w:rsidRPr="00F041B3" w:rsidRDefault="00AD5F47" w:rsidP="00D44C90">
      <w:pPr>
        <w:pStyle w:val="3"/>
        <w:ind w:left="709" w:right="-1"/>
        <w:jc w:val="left"/>
      </w:pPr>
      <w:bookmarkStart w:id="166" w:name="_Toc179980443"/>
      <w:r>
        <w:t>4.</w:t>
      </w:r>
      <w:r w:rsidR="00FD57D4" w:rsidRPr="00F041B3">
        <w:t>4 Улучшение и гармонизация</w:t>
      </w:r>
      <w:bookmarkEnd w:id="166"/>
    </w:p>
    <w:p w14:paraId="0BF28891" w14:textId="6FF8B5B0" w:rsidR="00AD5F47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 После изменения документов регионального органа по аккредитации, в срок не более 3-х месяцев после обновления</w:t>
      </w:r>
      <w:ins w:id="167" w:author="Турлоева Айша Бадрудиновна" w:date="2025-02-05T14:28:00Z">
        <w:r w:rsidR="004855BC">
          <w:rPr>
            <w:sz w:val="26"/>
            <w:szCs w:val="26"/>
          </w:rPr>
          <w:t xml:space="preserve"> </w:t>
        </w:r>
      </w:ins>
      <w:del w:id="168" w:author="Турлоева Айша Бадрудиновна" w:date="2025-02-05T14:28:00Z">
        <w:r w:rsidDel="004855BC">
          <w:rPr>
            <w:sz w:val="26"/>
            <w:szCs w:val="26"/>
          </w:rPr>
          <w:delText xml:space="preserve">, </w:delText>
        </w:r>
      </w:del>
      <w:ins w:id="169" w:author="Турлоева Айша Бадрудиновна" w:date="2025-02-05T14:28:00Z">
        <w:r w:rsidR="004855BC">
          <w:rPr>
            <w:sz w:val="26"/>
            <w:szCs w:val="26"/>
          </w:rPr>
          <w:t>у</w:t>
        </w:r>
      </w:ins>
      <w:del w:id="170" w:author="Турлоева Айша Бадрудиновна" w:date="2025-02-05T14:28:00Z">
        <w:r w:rsidDel="004855BC">
          <w:rPr>
            <w:sz w:val="26"/>
            <w:szCs w:val="26"/>
          </w:rPr>
          <w:delText>У</w:delText>
        </w:r>
      </w:del>
      <w:r>
        <w:rPr>
          <w:sz w:val="26"/>
          <w:szCs w:val="26"/>
        </w:rPr>
        <w:t xml:space="preserve">правляющий комитет проводит обучение для всех кандидатов в </w:t>
      </w:r>
      <w:ins w:id="171" w:author="Турлоева Айша Бадрудиновна" w:date="2025-02-05T14:28:00Z">
        <w:r w:rsidR="004855BC">
          <w:rPr>
            <w:sz w:val="26"/>
            <w:szCs w:val="26"/>
          </w:rPr>
          <w:t xml:space="preserve">паритетные оценщики </w:t>
        </w:r>
      </w:ins>
      <w:del w:id="172" w:author="Турлоева Айша Бадрудиновна" w:date="2025-02-05T14:28:00Z">
        <w:r w:rsidDel="004855BC">
          <w:rPr>
            <w:sz w:val="26"/>
            <w:szCs w:val="26"/>
          </w:rPr>
          <w:delText>члены группы по оценке</w:delText>
        </w:r>
      </w:del>
      <w:r>
        <w:rPr>
          <w:sz w:val="26"/>
          <w:szCs w:val="26"/>
        </w:rPr>
        <w:t>.</w:t>
      </w:r>
    </w:p>
    <w:p w14:paraId="35734461" w14:textId="20C34F2D" w:rsidR="00293C7C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4.4.2 Уведомления о любых изменениях в документах по равнозначной оценке сообщаются кандидатам в члены группы по оценке, внесенных в список по Приложению А1 и Список руководителей групп (Приложение А2).</w:t>
      </w:r>
    </w:p>
    <w:p w14:paraId="7FC1232C" w14:textId="2F6F472C" w:rsidR="005C3F00" w:rsidRDefault="005C3F00" w:rsidP="00D44C90">
      <w:pPr>
        <w:ind w:right="-1" w:firstLine="709"/>
        <w:jc w:val="both"/>
        <w:rPr>
          <w:sz w:val="26"/>
          <w:szCs w:val="26"/>
        </w:rPr>
      </w:pPr>
    </w:p>
    <w:p w14:paraId="5B0A23F2" w14:textId="42C90ED4" w:rsidR="005C3F00" w:rsidRPr="005C3F00" w:rsidRDefault="005C3F00" w:rsidP="00A40B6F">
      <w:pPr>
        <w:pStyle w:val="3"/>
        <w:ind w:left="709"/>
        <w:jc w:val="left"/>
        <w:rPr>
          <w:lang w:val="ky-KG"/>
        </w:rPr>
      </w:pPr>
      <w:bookmarkStart w:id="173" w:name="_Toc179980444"/>
      <w:r w:rsidRPr="005C3F00">
        <w:rPr>
          <w:lang w:val="ky-KG"/>
        </w:rPr>
        <w:lastRenderedPageBreak/>
        <w:t xml:space="preserve">4.5 </w:t>
      </w:r>
      <w:r w:rsidR="005F2285" w:rsidRPr="005F2285">
        <w:t>Мониторинг и оценка эффективности</w:t>
      </w:r>
      <w:r w:rsidR="005F2285" w:rsidRPr="005F2285">
        <w:rPr>
          <w:lang w:val="ky-KG"/>
        </w:rPr>
        <w:t xml:space="preserve"> работы оценщиков</w:t>
      </w:r>
      <w:bookmarkEnd w:id="173"/>
      <w:r w:rsidR="005F2285" w:rsidRPr="005C3F00">
        <w:rPr>
          <w:lang w:val="ky-KG"/>
        </w:rPr>
        <w:t xml:space="preserve"> </w:t>
      </w:r>
    </w:p>
    <w:p w14:paraId="31F3CF3E" w14:textId="7E3CEEBC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.1 Управляющий</w:t>
      </w:r>
      <w:r w:rsidRPr="00F041B3">
        <w:rPr>
          <w:sz w:val="26"/>
          <w:szCs w:val="26"/>
        </w:rPr>
        <w:t xml:space="preserve"> комитет осуществляет контроль за работой оценщиков в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соответствии с критериям</w:t>
      </w:r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>, изложенным</w:t>
      </w:r>
      <w:r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ниже,</w:t>
      </w:r>
      <w:r w:rsidRPr="00F041B3">
        <w:rPr>
          <w:sz w:val="26"/>
          <w:szCs w:val="26"/>
        </w:rPr>
        <w:t xml:space="preserve"> на постоянной основе.</w:t>
      </w:r>
    </w:p>
    <w:p w14:paraId="71625616" w14:textId="1A6C14BE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.2</w:t>
      </w:r>
      <w:r w:rsidRPr="00F041B3">
        <w:rPr>
          <w:sz w:val="26"/>
          <w:szCs w:val="26"/>
        </w:rPr>
        <w:t xml:space="preserve"> Мониторинг руководителей групп и членов команд состо</w:t>
      </w:r>
      <w:r>
        <w:rPr>
          <w:sz w:val="26"/>
          <w:szCs w:val="26"/>
          <w:lang w:val="ky-KG"/>
        </w:rPr>
        <w:t>ит</w:t>
      </w:r>
      <w:r w:rsidRPr="00F041B3">
        <w:rPr>
          <w:sz w:val="26"/>
          <w:szCs w:val="26"/>
        </w:rPr>
        <w:t xml:space="preserve"> из сбора и </w:t>
      </w:r>
      <w:del w:id="174" w:author="Турлоева Айша Бадрудиновна" w:date="2025-02-05T14:30:00Z">
        <w:r w:rsidRPr="00F041B3" w:rsidDel="004855BC">
          <w:rPr>
            <w:sz w:val="26"/>
            <w:szCs w:val="26"/>
          </w:rPr>
          <w:delText xml:space="preserve">оценки </w:delText>
        </w:r>
      </w:del>
      <w:proofErr w:type="spellStart"/>
      <w:r w:rsidRPr="00F041B3">
        <w:rPr>
          <w:sz w:val="26"/>
          <w:szCs w:val="26"/>
        </w:rPr>
        <w:t>обратн</w:t>
      </w:r>
      <w:proofErr w:type="spellEnd"/>
      <w:r w:rsidRPr="00F041B3">
        <w:rPr>
          <w:sz w:val="26"/>
          <w:szCs w:val="26"/>
          <w:lang w:val="ky-KG"/>
        </w:rPr>
        <w:t>ой</w:t>
      </w:r>
      <w:r w:rsidRPr="00F041B3">
        <w:rPr>
          <w:sz w:val="26"/>
          <w:szCs w:val="26"/>
        </w:rPr>
        <w:t xml:space="preserve"> </w:t>
      </w:r>
      <w:proofErr w:type="spellStart"/>
      <w:r w:rsidRPr="00F041B3">
        <w:rPr>
          <w:sz w:val="26"/>
          <w:szCs w:val="26"/>
        </w:rPr>
        <w:t>связ</w:t>
      </w:r>
      <w:proofErr w:type="spellEnd"/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от оцененного </w:t>
      </w:r>
      <w:r w:rsidRPr="00F041B3">
        <w:rPr>
          <w:sz w:val="26"/>
          <w:szCs w:val="26"/>
          <w:lang w:val="ky-KG"/>
        </w:rPr>
        <w:t>органа акредитации</w:t>
      </w:r>
      <w:ins w:id="175" w:author="Турлоева Айша Бадрудиновна" w:date="2025-02-05T14:31:00Z">
        <w:r w:rsidR="008413AA">
          <w:rPr>
            <w:sz w:val="26"/>
            <w:szCs w:val="26"/>
            <w:lang w:val="ky-KG"/>
          </w:rPr>
          <w:t>,</w:t>
        </w:r>
      </w:ins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используя ILAC/IAF форму </w:t>
      </w:r>
      <w:bookmarkStart w:id="176" w:name="_Hlk179979090"/>
      <w:r w:rsidRPr="00F041B3">
        <w:rPr>
          <w:sz w:val="26"/>
          <w:szCs w:val="26"/>
        </w:rPr>
        <w:t>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bookmarkEnd w:id="176"/>
      <w:ins w:id="177" w:author="Турлоева Айша Бадрудиновна" w:date="2025-02-05T14:30:00Z">
        <w:r w:rsidR="008413AA">
          <w:rPr>
            <w:sz w:val="26"/>
            <w:szCs w:val="26"/>
            <w:lang w:val="ky-KG"/>
          </w:rPr>
          <w:t>“</w:t>
        </w:r>
      </w:ins>
      <w:r w:rsidRPr="00B0433C">
        <w:rPr>
          <w:sz w:val="26"/>
          <w:szCs w:val="26"/>
          <w:lang w:val="ky-KG"/>
        </w:rPr>
        <w:t>Обратная связь по паритетной оценке от оцениваемого органа</w:t>
      </w:r>
      <w:ins w:id="178" w:author="Турлоева Айша Бадрудиновна" w:date="2025-02-05T14:31:00Z">
        <w:r w:rsidR="008413AA">
          <w:rPr>
            <w:sz w:val="26"/>
            <w:szCs w:val="26"/>
            <w:lang w:val="ky-KG"/>
          </w:rPr>
          <w:t>”</w:t>
        </w:r>
      </w:ins>
      <w:r>
        <w:rPr>
          <w:sz w:val="26"/>
          <w:szCs w:val="26"/>
          <w:lang w:val="ky-KG"/>
        </w:rPr>
        <w:t xml:space="preserve"> (Приложение А4)</w:t>
      </w:r>
      <w:r w:rsidRPr="00F041B3">
        <w:rPr>
          <w:sz w:val="26"/>
          <w:szCs w:val="26"/>
        </w:rPr>
        <w:t>.</w:t>
      </w:r>
    </w:p>
    <w:p w14:paraId="648D7EA7" w14:textId="54961A8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.3 </w:t>
      </w:r>
      <w:r w:rsidRPr="00F041B3">
        <w:rPr>
          <w:sz w:val="26"/>
          <w:szCs w:val="26"/>
        </w:rPr>
        <w:t xml:space="preserve">Мониторинг руководителей групп </w:t>
      </w:r>
      <w:r>
        <w:rPr>
          <w:sz w:val="26"/>
          <w:szCs w:val="26"/>
        </w:rPr>
        <w:t xml:space="preserve">по </w:t>
      </w:r>
      <w:r w:rsidRPr="00F041B3">
        <w:rPr>
          <w:sz w:val="26"/>
          <w:szCs w:val="26"/>
        </w:rPr>
        <w:t>оценк</w:t>
      </w:r>
      <w:r>
        <w:rPr>
          <w:sz w:val="26"/>
          <w:szCs w:val="26"/>
        </w:rPr>
        <w:t>е</w:t>
      </w:r>
      <w:r w:rsidRPr="00F041B3">
        <w:rPr>
          <w:sz w:val="26"/>
          <w:szCs w:val="26"/>
        </w:rPr>
        <w:t xml:space="preserve"> включа</w:t>
      </w:r>
      <w:r>
        <w:rPr>
          <w:sz w:val="26"/>
          <w:szCs w:val="26"/>
        </w:rPr>
        <w:t>ет</w:t>
      </w:r>
      <w:r w:rsidRPr="00F041B3">
        <w:rPr>
          <w:sz w:val="26"/>
          <w:szCs w:val="26"/>
        </w:rPr>
        <w:t xml:space="preserve"> обратную связь от </w:t>
      </w:r>
      <w:ins w:id="179" w:author="Турлоева Айша Бадрудиновна" w:date="2025-02-05T14:31:00Z">
        <w:r w:rsidR="008413AA">
          <w:rPr>
            <w:sz w:val="26"/>
            <w:szCs w:val="26"/>
          </w:rPr>
          <w:t xml:space="preserve">паритетных оценщиков </w:t>
        </w:r>
      </w:ins>
      <w:del w:id="180" w:author="Турлоева Айша Бадрудиновна" w:date="2025-02-05T14:31:00Z">
        <w:r w:rsidRPr="00F041B3" w:rsidDel="008413AA">
          <w:rPr>
            <w:sz w:val="26"/>
            <w:szCs w:val="26"/>
          </w:rPr>
          <w:delText xml:space="preserve">членов </w:delText>
        </w:r>
        <w:r w:rsidDel="008413AA">
          <w:rPr>
            <w:sz w:val="26"/>
            <w:szCs w:val="26"/>
          </w:rPr>
          <w:delText>группы</w:delText>
        </w:r>
      </w:del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в форме IAF/ILAC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- </w:t>
      </w:r>
      <w:r w:rsidRPr="005C3F00">
        <w:rPr>
          <w:sz w:val="26"/>
          <w:szCs w:val="26"/>
        </w:rPr>
        <w:t>Мониторинг эффективности работы руководителя группы от ее членов</w:t>
      </w:r>
      <w:r>
        <w:rPr>
          <w:sz w:val="26"/>
          <w:szCs w:val="26"/>
          <w:lang w:val="ky-KG"/>
        </w:rPr>
        <w:t xml:space="preserve"> (Приложение А5)</w:t>
      </w:r>
      <w:r w:rsidRPr="00F041B3">
        <w:rPr>
          <w:sz w:val="26"/>
          <w:szCs w:val="26"/>
        </w:rPr>
        <w:t xml:space="preserve">. </w:t>
      </w:r>
    </w:p>
    <w:p w14:paraId="2340C5D4" w14:textId="3B99FDC5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.4 </w:t>
      </w:r>
      <w:r w:rsidRPr="00F041B3">
        <w:rPr>
          <w:sz w:val="26"/>
          <w:szCs w:val="26"/>
        </w:rPr>
        <w:t xml:space="preserve">Мониторинг членов </w:t>
      </w:r>
      <w:r>
        <w:rPr>
          <w:sz w:val="26"/>
          <w:szCs w:val="26"/>
          <w:lang w:val="ky-KG"/>
        </w:rPr>
        <w:t xml:space="preserve">группы по оценке </w:t>
      </w:r>
      <w:r w:rsidRPr="00F041B3">
        <w:rPr>
          <w:sz w:val="26"/>
          <w:szCs w:val="26"/>
        </w:rPr>
        <w:t>также</w:t>
      </w:r>
      <w:del w:id="181" w:author="Турлоева Айша Бадрудиновна" w:date="2025-02-05T14:32:00Z">
        <w:r w:rsidRPr="00F041B3" w:rsidDel="008413AA">
          <w:rPr>
            <w:sz w:val="26"/>
            <w:szCs w:val="26"/>
          </w:rPr>
          <w:delText xml:space="preserve"> </w:delText>
        </w:r>
        <w:r w:rsidDel="008413AA">
          <w:rPr>
            <w:sz w:val="26"/>
            <w:szCs w:val="26"/>
            <w:lang w:val="ky-KG"/>
          </w:rPr>
          <w:delText>также</w:delText>
        </w:r>
      </w:del>
      <w:r>
        <w:rPr>
          <w:sz w:val="26"/>
          <w:szCs w:val="26"/>
          <w:lang w:val="ky-KG"/>
        </w:rPr>
        <w:t xml:space="preserve"> проводится</w:t>
      </w:r>
      <w:r w:rsidRPr="00F041B3">
        <w:rPr>
          <w:sz w:val="26"/>
          <w:szCs w:val="26"/>
        </w:rPr>
        <w:t xml:space="preserve"> каждым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руководителем </w:t>
      </w:r>
      <w:r>
        <w:rPr>
          <w:sz w:val="26"/>
          <w:szCs w:val="26"/>
          <w:lang w:val="ky-KG"/>
        </w:rPr>
        <w:t xml:space="preserve">группы </w:t>
      </w:r>
      <w:ins w:id="182" w:author="Турлоева Айша Бадрудиновна" w:date="2025-02-05T14:32:00Z">
        <w:r w:rsidR="008413AA">
          <w:rPr>
            <w:sz w:val="26"/>
            <w:szCs w:val="26"/>
            <w:lang w:val="ky-KG"/>
          </w:rPr>
          <w:t xml:space="preserve">паритетной оценки </w:t>
        </w:r>
      </w:ins>
      <w:del w:id="183" w:author="Турлоева Айша Бадрудиновна" w:date="2025-02-05T14:32:00Z">
        <w:r w:rsidDel="008413AA">
          <w:rPr>
            <w:sz w:val="26"/>
            <w:szCs w:val="26"/>
            <w:lang w:val="ky-KG"/>
          </w:rPr>
          <w:delText>по оценке</w:delText>
        </w:r>
      </w:del>
      <w:r w:rsidRPr="00F041B3">
        <w:rPr>
          <w:sz w:val="26"/>
          <w:szCs w:val="26"/>
        </w:rPr>
        <w:t xml:space="preserve">, в которых участвует </w:t>
      </w:r>
      <w:r>
        <w:rPr>
          <w:sz w:val="26"/>
          <w:szCs w:val="26"/>
          <w:lang w:val="ky-KG"/>
        </w:rPr>
        <w:t>конкретный</w:t>
      </w:r>
      <w:r w:rsidRPr="00F041B3">
        <w:rPr>
          <w:sz w:val="26"/>
          <w:szCs w:val="26"/>
        </w:rPr>
        <w:t xml:space="preserve"> член команды, путем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заполнения формы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F1.</w:t>
      </w:r>
      <w:r>
        <w:rPr>
          <w:sz w:val="26"/>
          <w:szCs w:val="26"/>
          <w:lang w:val="ky-KG"/>
        </w:rPr>
        <w:t xml:space="preserve">9 </w:t>
      </w:r>
      <w:r>
        <w:rPr>
          <w:sz w:val="26"/>
          <w:szCs w:val="26"/>
        </w:rPr>
        <w:t>–</w:t>
      </w:r>
      <w:r>
        <w:rPr>
          <w:sz w:val="26"/>
          <w:szCs w:val="26"/>
          <w:lang w:val="ky-KG"/>
        </w:rPr>
        <w:t xml:space="preserve"> </w:t>
      </w:r>
      <w:r w:rsidRPr="005C3F00">
        <w:rPr>
          <w:sz w:val="26"/>
          <w:szCs w:val="26"/>
        </w:rPr>
        <w:t>Мониторинг эффективности членов группы от руководителя</w:t>
      </w:r>
      <w:del w:id="184" w:author="Турлоева Айша Бадрудиновна" w:date="2025-02-05T14:32:00Z">
        <w:r w:rsidRPr="005C3F00" w:rsidDel="008413AA">
          <w:rPr>
            <w:sz w:val="26"/>
            <w:szCs w:val="26"/>
          </w:rPr>
          <w:delText xml:space="preserve"> группы</w:delText>
        </w:r>
      </w:del>
      <w:r w:rsidRPr="005C3F00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(Приложение А6)</w:t>
      </w:r>
      <w:r w:rsidRPr="00F041B3">
        <w:rPr>
          <w:sz w:val="26"/>
          <w:szCs w:val="26"/>
        </w:rPr>
        <w:t>.</w:t>
      </w:r>
    </w:p>
    <w:p w14:paraId="06F224D8" w14:textId="7AD171CD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>.5 Все внесенные в список члены группы по оценке подлежат мониторингу 1 раз в 3 года.</w:t>
      </w:r>
    </w:p>
    <w:p w14:paraId="23D6C641" w14:textId="266CA45B" w:rsidR="00AD5F47" w:rsidRDefault="005F2285" w:rsidP="005F2285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.6 </w:t>
      </w:r>
      <w:r w:rsidRPr="005F2285">
        <w:rPr>
          <w:sz w:val="26"/>
          <w:szCs w:val="26"/>
          <w:lang w:val="ky-KG"/>
        </w:rPr>
        <w:t xml:space="preserve">Если работа любого члена </w:t>
      </w:r>
      <w:r w:rsidRPr="00794E04">
        <w:rPr>
          <w:strike/>
          <w:sz w:val="26"/>
          <w:szCs w:val="26"/>
          <w:highlight w:val="yellow"/>
          <w:lang w:val="ky-KG"/>
        </w:rPr>
        <w:t>команды</w:t>
      </w:r>
      <w:r w:rsidRPr="005F2285">
        <w:rPr>
          <w:sz w:val="26"/>
          <w:szCs w:val="26"/>
          <w:lang w:val="ky-KG"/>
        </w:rPr>
        <w:t xml:space="preserve"> </w:t>
      </w:r>
      <w:del w:id="185" w:author="Турлоева Айша Бадрудиновна" w:date="2025-02-05T14:33:00Z">
        <w:r w:rsidR="00794E04" w:rsidRPr="00794E04" w:rsidDel="008413AA">
          <w:rPr>
            <w:color w:val="FF0000"/>
            <w:sz w:val="26"/>
            <w:szCs w:val="26"/>
            <w:lang w:val="ky-KG"/>
          </w:rPr>
          <w:delText xml:space="preserve">группы </w:delText>
        </w:r>
      </w:del>
      <w:ins w:id="186" w:author="Турлоева Айша Бадрудиновна" w:date="2025-02-05T14:33:00Z">
        <w:r w:rsidR="008413AA">
          <w:rPr>
            <w:color w:val="FF0000"/>
            <w:sz w:val="26"/>
            <w:szCs w:val="26"/>
            <w:lang w:val="ky-KG"/>
          </w:rPr>
          <w:t xml:space="preserve">паритетного оценщика </w:t>
        </w:r>
      </w:ins>
      <w:r w:rsidRPr="005F2285">
        <w:rPr>
          <w:sz w:val="26"/>
          <w:szCs w:val="26"/>
          <w:lang w:val="ky-KG"/>
        </w:rPr>
        <w:t xml:space="preserve">или руководителя группы </w:t>
      </w:r>
      <w:r w:rsidR="00794E04" w:rsidRPr="00794E04">
        <w:rPr>
          <w:color w:val="FF0000"/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</w:t>
      </w:r>
      <w:r w:rsidR="00794E04" w:rsidRPr="00794E04">
        <w:rPr>
          <w:color w:val="FF0000"/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считается неудовлетворительной</w:t>
      </w:r>
      <w:r w:rsidR="00794E04">
        <w:rPr>
          <w:sz w:val="26"/>
          <w:szCs w:val="26"/>
          <w:lang w:val="ky-KG"/>
        </w:rPr>
        <w:t>,</w:t>
      </w:r>
      <w:r w:rsidRPr="005F2285">
        <w:rPr>
          <w:sz w:val="26"/>
          <w:szCs w:val="26"/>
          <w:lang w:val="ky-KG"/>
        </w:rPr>
        <w:t xml:space="preserve"> или если для члена </w:t>
      </w:r>
      <w:r w:rsidRPr="00794E04">
        <w:rPr>
          <w:strike/>
          <w:sz w:val="26"/>
          <w:szCs w:val="26"/>
          <w:highlight w:val="yellow"/>
          <w:lang w:val="ky-KG"/>
        </w:rPr>
        <w:t>команды</w:t>
      </w:r>
      <w:r w:rsidRPr="005F2285">
        <w:rPr>
          <w:sz w:val="26"/>
          <w:szCs w:val="26"/>
          <w:lang w:val="ky-KG"/>
        </w:rPr>
        <w:t xml:space="preserve"> </w:t>
      </w:r>
      <w:del w:id="187" w:author="Турлоева Айша Бадрудиновна" w:date="2025-02-05T14:33:00Z">
        <w:r w:rsidR="00794E04" w:rsidRPr="00794E04" w:rsidDel="008413AA">
          <w:rPr>
            <w:color w:val="FF0000"/>
            <w:sz w:val="26"/>
            <w:szCs w:val="26"/>
            <w:lang w:val="ky-KG"/>
          </w:rPr>
          <w:delText xml:space="preserve">группы </w:delText>
        </w:r>
      </w:del>
      <w:ins w:id="188" w:author="Турлоева Айша Бадрудиновна" w:date="2025-02-05T14:33:00Z">
        <w:r w:rsidR="008413AA">
          <w:rPr>
            <w:color w:val="FF0000"/>
            <w:sz w:val="26"/>
            <w:szCs w:val="26"/>
            <w:lang w:val="ky-KG"/>
          </w:rPr>
          <w:t>паритетной оценки</w:t>
        </w:r>
        <w:r w:rsidR="008413AA" w:rsidRPr="00794E04">
          <w:rPr>
            <w:color w:val="FF0000"/>
            <w:sz w:val="26"/>
            <w:szCs w:val="26"/>
            <w:lang w:val="ky-KG"/>
          </w:rPr>
          <w:t xml:space="preserve"> </w:t>
        </w:r>
      </w:ins>
      <w:r w:rsidRPr="005F2285">
        <w:rPr>
          <w:sz w:val="26"/>
          <w:szCs w:val="26"/>
          <w:lang w:val="ky-KG"/>
        </w:rPr>
        <w:t>или руководител</w:t>
      </w:r>
      <w:r w:rsidR="00794E04" w:rsidRPr="00794E04">
        <w:rPr>
          <w:sz w:val="26"/>
          <w:szCs w:val="26"/>
          <w:lang w:val="ky-KG"/>
        </w:rPr>
        <w:t>я</w:t>
      </w:r>
      <w:r w:rsidRPr="00794E04">
        <w:rPr>
          <w:sz w:val="26"/>
          <w:szCs w:val="26"/>
          <w:lang w:val="ky-KG"/>
        </w:rPr>
        <w:t xml:space="preserve"> </w:t>
      </w:r>
      <w:del w:id="189" w:author="Турлоева Айша Бадрудиновна" w:date="2025-02-05T14:34:00Z">
        <w:r w:rsidRPr="005F2285" w:rsidDel="008413AA">
          <w:rPr>
            <w:sz w:val="26"/>
            <w:szCs w:val="26"/>
            <w:lang w:val="ky-KG"/>
          </w:rPr>
          <w:delText>группы</w:delText>
        </w:r>
        <w:r w:rsidR="00794E04" w:rsidDel="008413AA">
          <w:rPr>
            <w:sz w:val="26"/>
            <w:szCs w:val="26"/>
            <w:lang w:val="ky-KG"/>
          </w:rPr>
          <w:delText xml:space="preserve"> </w:delText>
        </w:r>
        <w:r w:rsidR="00794E04" w:rsidRPr="00794E04" w:rsidDel="008413AA">
          <w:rPr>
            <w:color w:val="FF0000"/>
            <w:sz w:val="26"/>
            <w:szCs w:val="26"/>
            <w:lang w:val="ky-KG"/>
          </w:rPr>
          <w:delText>по</w:delText>
        </w:r>
        <w:r w:rsidRPr="005F2285" w:rsidDel="008413AA">
          <w:rPr>
            <w:sz w:val="26"/>
            <w:szCs w:val="26"/>
            <w:lang w:val="ky-KG"/>
          </w:rPr>
          <w:delText xml:space="preserve"> оценк</w:delText>
        </w:r>
        <w:r w:rsidR="00794E04" w:rsidRPr="00794E04" w:rsidDel="008413AA">
          <w:rPr>
            <w:color w:val="FF0000"/>
            <w:sz w:val="26"/>
            <w:szCs w:val="26"/>
            <w:lang w:val="ky-KG"/>
          </w:rPr>
          <w:delText>е</w:delText>
        </w:r>
        <w:r w:rsidRPr="005F2285" w:rsidDel="008413AA">
          <w:rPr>
            <w:sz w:val="26"/>
            <w:szCs w:val="26"/>
            <w:lang w:val="ky-KG"/>
          </w:rPr>
          <w:delText xml:space="preserve"> </w:delText>
        </w:r>
      </w:del>
      <w:r w:rsidRPr="005F2285">
        <w:rPr>
          <w:sz w:val="26"/>
          <w:szCs w:val="26"/>
          <w:lang w:val="ky-KG"/>
        </w:rPr>
        <w:t xml:space="preserve">определены потребности в обучении или развитии, председатель </w:t>
      </w:r>
      <w:r w:rsidR="00894896">
        <w:rPr>
          <w:sz w:val="26"/>
          <w:szCs w:val="26"/>
          <w:lang w:val="ky-KG"/>
        </w:rPr>
        <w:t>управляющего комитет</w:t>
      </w:r>
      <w:r w:rsidR="00794E04" w:rsidRPr="00794E04">
        <w:rPr>
          <w:color w:val="FF0000"/>
          <w:sz w:val="26"/>
          <w:szCs w:val="26"/>
          <w:lang w:val="ky-KG"/>
        </w:rPr>
        <w:t>а</w:t>
      </w:r>
      <w:ins w:id="190" w:author="Турлоева Айша Бадрудиновна" w:date="2025-02-05T14:34:00Z">
        <w:r w:rsidR="008413AA">
          <w:rPr>
            <w:sz w:val="26"/>
            <w:szCs w:val="26"/>
            <w:lang w:val="ky-KG"/>
          </w:rPr>
          <w:t xml:space="preserve"> Договоренности ЕААС</w:t>
        </w:r>
      </w:ins>
      <w:del w:id="191" w:author="Турлоева Айша Бадрудиновна" w:date="2025-02-05T14:34:00Z">
        <w:r w:rsidR="00894896" w:rsidDel="008413AA">
          <w:rPr>
            <w:sz w:val="26"/>
            <w:szCs w:val="26"/>
            <w:lang w:val="ky-KG"/>
          </w:rPr>
          <w:delText xml:space="preserve"> </w:delText>
        </w:r>
        <w:r w:rsidRPr="005F2285" w:rsidDel="008413AA">
          <w:rPr>
            <w:sz w:val="26"/>
            <w:szCs w:val="26"/>
            <w:lang w:val="ky-KG"/>
          </w:rPr>
          <w:delText>MRA</w:delText>
        </w:r>
      </w:del>
      <w:r w:rsidRPr="005F2285">
        <w:rPr>
          <w:sz w:val="26"/>
          <w:szCs w:val="26"/>
          <w:lang w:val="ky-KG"/>
        </w:rPr>
        <w:t xml:space="preserve"> должен </w:t>
      </w:r>
      <w:ins w:id="192" w:author="Турлоева Айша Бадрудиновна" w:date="2025-02-05T14:34:00Z">
        <w:r w:rsidR="008413AA">
          <w:rPr>
            <w:sz w:val="26"/>
            <w:szCs w:val="26"/>
            <w:lang w:val="ky-KG"/>
          </w:rPr>
          <w:t xml:space="preserve">уведомить </w:t>
        </w:r>
      </w:ins>
      <w:ins w:id="193" w:author="Турлоева Айша Бадрудиновна" w:date="2025-02-05T14:35:00Z">
        <w:r w:rsidR="008413AA">
          <w:rPr>
            <w:sz w:val="26"/>
            <w:szCs w:val="26"/>
            <w:lang w:val="ky-KG"/>
          </w:rPr>
          <w:t xml:space="preserve">лично соответствующего паритетного оценщика </w:t>
        </w:r>
      </w:ins>
      <w:del w:id="194" w:author="Турлоева Айша Бадрудиновна" w:date="2025-02-05T14:34:00Z">
        <w:r w:rsidRPr="005F2285" w:rsidDel="008413AA">
          <w:rPr>
            <w:sz w:val="26"/>
            <w:szCs w:val="26"/>
            <w:lang w:val="ky-KG"/>
          </w:rPr>
          <w:delText xml:space="preserve">конфиденциально проконсультироваться с соответствующим членом </w:delText>
        </w:r>
        <w:r w:rsidR="00894896" w:rsidDel="008413AA">
          <w:rPr>
            <w:sz w:val="26"/>
            <w:szCs w:val="26"/>
            <w:lang w:val="ky-KG"/>
          </w:rPr>
          <w:delText>группы</w:delText>
        </w:r>
        <w:r w:rsidRPr="005F2285" w:rsidDel="008413AA">
          <w:rPr>
            <w:sz w:val="26"/>
            <w:szCs w:val="26"/>
            <w:lang w:val="ky-KG"/>
          </w:rPr>
          <w:delText xml:space="preserve"> </w:delText>
        </w:r>
      </w:del>
      <w:r w:rsidRPr="005F2285">
        <w:rPr>
          <w:sz w:val="26"/>
          <w:szCs w:val="26"/>
          <w:lang w:val="ky-KG"/>
        </w:rPr>
        <w:t>или руководител</w:t>
      </w:r>
      <w:ins w:id="195" w:author="Турлоева Айша Бадрудиновна" w:date="2025-02-05T14:35:00Z">
        <w:r w:rsidR="008413AA">
          <w:rPr>
            <w:sz w:val="26"/>
            <w:szCs w:val="26"/>
            <w:lang w:val="ky-KG"/>
          </w:rPr>
          <w:t>я</w:t>
        </w:r>
      </w:ins>
      <w:del w:id="196" w:author="Турлоева Айша Бадрудиновна" w:date="2025-02-05T14:35:00Z">
        <w:r w:rsidRPr="005F2285" w:rsidDel="008413AA">
          <w:rPr>
            <w:sz w:val="26"/>
            <w:szCs w:val="26"/>
            <w:lang w:val="ky-KG"/>
          </w:rPr>
          <w:delText>ем</w:delText>
        </w:r>
      </w:del>
      <w:del w:id="197" w:author="Турлоева Айша Бадрудиновна" w:date="2025-02-05T14:36:00Z">
        <w:r w:rsidRPr="005F2285" w:rsidDel="008413AA">
          <w:rPr>
            <w:sz w:val="26"/>
            <w:szCs w:val="26"/>
            <w:lang w:val="ky-KG"/>
          </w:rPr>
          <w:delText xml:space="preserve"> </w:delText>
        </w:r>
      </w:del>
      <w:ins w:id="198" w:author="Турлоева Айша Бадрудиновна" w:date="2025-02-05T14:36:00Z">
        <w:r w:rsidR="008413AA">
          <w:rPr>
            <w:sz w:val="26"/>
            <w:szCs w:val="26"/>
            <w:lang w:val="ky-KG"/>
          </w:rPr>
          <w:t xml:space="preserve"> раритетной оценки по вопросу требующего совершенствования </w:t>
        </w:r>
      </w:ins>
      <w:del w:id="199" w:author="Турлоева Айша Бадрудиновна" w:date="2025-02-05T14:36:00Z">
        <w:r w:rsidRPr="005F2285" w:rsidDel="008413AA">
          <w:rPr>
            <w:sz w:val="26"/>
            <w:szCs w:val="26"/>
            <w:lang w:val="ky-KG"/>
          </w:rPr>
          <w:delText xml:space="preserve">группы </w:delText>
        </w:r>
        <w:r w:rsidR="00894896" w:rsidDel="008413AA">
          <w:rPr>
            <w:sz w:val="26"/>
            <w:szCs w:val="26"/>
            <w:lang w:val="ky-KG"/>
          </w:rPr>
          <w:delText xml:space="preserve">по </w:delText>
        </w:r>
        <w:r w:rsidRPr="005F2285" w:rsidDel="008413AA">
          <w:rPr>
            <w:sz w:val="26"/>
            <w:szCs w:val="26"/>
            <w:lang w:val="ky-KG"/>
          </w:rPr>
          <w:delText>оценк</w:delText>
        </w:r>
        <w:r w:rsidR="00894896" w:rsidDel="008413AA">
          <w:rPr>
            <w:sz w:val="26"/>
            <w:szCs w:val="26"/>
            <w:lang w:val="ky-KG"/>
          </w:rPr>
          <w:delText>е</w:delText>
        </w:r>
        <w:r w:rsidRPr="005F2285" w:rsidDel="008413AA">
          <w:rPr>
            <w:sz w:val="26"/>
            <w:szCs w:val="26"/>
            <w:lang w:val="ky-KG"/>
          </w:rPr>
          <w:delText xml:space="preserve"> по области деятельности, которые могут потребовать улучшения</w:delText>
        </w:r>
      </w:del>
      <w:r w:rsidRPr="005F2285">
        <w:rPr>
          <w:sz w:val="26"/>
          <w:szCs w:val="26"/>
          <w:lang w:val="ky-KG"/>
        </w:rPr>
        <w:t xml:space="preserve">. </w:t>
      </w:r>
      <w:r w:rsidR="00894896">
        <w:rPr>
          <w:sz w:val="26"/>
          <w:szCs w:val="26"/>
          <w:lang w:val="ky-KG"/>
        </w:rPr>
        <w:t xml:space="preserve">Управляющий комитет </w:t>
      </w:r>
      <w:r w:rsidRPr="005F2285">
        <w:rPr>
          <w:sz w:val="26"/>
          <w:szCs w:val="26"/>
          <w:lang w:val="ky-KG"/>
        </w:rPr>
        <w:t>MRA может приостановить статус оценщика в любое время на основании проверки его эффективности</w:t>
      </w:r>
      <w:r w:rsidR="00894896">
        <w:rPr>
          <w:sz w:val="26"/>
          <w:szCs w:val="26"/>
          <w:lang w:val="ky-KG"/>
        </w:rPr>
        <w:t>.</w:t>
      </w:r>
    </w:p>
    <w:p w14:paraId="76A48F6B" w14:textId="38BB6B0A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4.5.7 Управляющий комитет </w:t>
      </w:r>
      <w:r>
        <w:rPr>
          <w:sz w:val="26"/>
          <w:szCs w:val="26"/>
          <w:lang w:val="en-US"/>
        </w:rPr>
        <w:t>MRA</w:t>
      </w:r>
      <w:r w:rsidRPr="00FD3A3A">
        <w:rPr>
          <w:sz w:val="26"/>
          <w:szCs w:val="26"/>
        </w:rPr>
        <w:t xml:space="preserve"> может лишить </w:t>
      </w:r>
      <w:r w:rsidRPr="00FC751E">
        <w:rPr>
          <w:strike/>
          <w:sz w:val="26"/>
          <w:szCs w:val="26"/>
          <w:highlight w:val="yellow"/>
        </w:rPr>
        <w:t>человека</w:t>
      </w:r>
      <w:r w:rsidRPr="00FD3A3A">
        <w:rPr>
          <w:sz w:val="26"/>
          <w:szCs w:val="26"/>
        </w:rPr>
        <w:t xml:space="preserve"> </w:t>
      </w:r>
      <w:r w:rsidR="00FC751E" w:rsidRPr="00FC751E">
        <w:rPr>
          <w:color w:val="FF0000"/>
          <w:sz w:val="26"/>
          <w:szCs w:val="26"/>
          <w:lang w:val="ky-KG"/>
        </w:rPr>
        <w:t>эксперта</w:t>
      </w:r>
      <w:r w:rsidR="00FC751E">
        <w:rPr>
          <w:sz w:val="26"/>
          <w:szCs w:val="26"/>
          <w:lang w:val="ky-KG"/>
        </w:rPr>
        <w:t xml:space="preserve"> </w:t>
      </w:r>
      <w:r w:rsidRPr="00FD3A3A">
        <w:rPr>
          <w:sz w:val="26"/>
          <w:szCs w:val="26"/>
        </w:rPr>
        <w:t>статуса независимого оценщика при следующих обстоятельствах:</w:t>
      </w:r>
    </w:p>
    <w:p w14:paraId="15AB856A" w14:textId="65A5EE58" w:rsidR="00894896" w:rsidRPr="00FD3A3A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FD3A3A">
        <w:rPr>
          <w:sz w:val="26"/>
          <w:szCs w:val="26"/>
        </w:rPr>
        <w:t xml:space="preserve">если работа оценщика подорвала репутацию </w:t>
      </w:r>
      <w:r>
        <w:rPr>
          <w:sz w:val="26"/>
          <w:szCs w:val="26"/>
          <w:lang w:val="ky-KG"/>
        </w:rPr>
        <w:t>ЕААС</w:t>
      </w:r>
      <w:r w:rsidRPr="00FD3A3A">
        <w:rPr>
          <w:sz w:val="26"/>
          <w:szCs w:val="26"/>
        </w:rPr>
        <w:t xml:space="preserve"> (или другой региональной группы), </w:t>
      </w:r>
      <w:r w:rsidRPr="00894896">
        <w:rPr>
          <w:sz w:val="26"/>
          <w:szCs w:val="26"/>
          <w:lang w:val="en-AU"/>
        </w:rPr>
        <w:t>ILAC</w:t>
      </w:r>
      <w:r w:rsidRPr="00FD3A3A">
        <w:rPr>
          <w:sz w:val="26"/>
          <w:szCs w:val="26"/>
        </w:rPr>
        <w:t xml:space="preserve"> или </w:t>
      </w:r>
      <w:r w:rsidRPr="00894896">
        <w:rPr>
          <w:sz w:val="26"/>
          <w:szCs w:val="26"/>
          <w:lang w:val="en-AU"/>
        </w:rPr>
        <w:t>IAF</w:t>
      </w:r>
      <w:r w:rsidRPr="00FD3A3A">
        <w:rPr>
          <w:sz w:val="26"/>
          <w:szCs w:val="26"/>
        </w:rPr>
        <w:t>;</w:t>
      </w:r>
    </w:p>
    <w:p w14:paraId="134FBA8F" w14:textId="2397B858" w:rsidR="00894896" w:rsidRPr="00FD3A3A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FD3A3A">
        <w:rPr>
          <w:sz w:val="26"/>
          <w:szCs w:val="26"/>
        </w:rPr>
        <w:t>когда оценщик не желает принимать предложени</w:t>
      </w:r>
      <w:r>
        <w:rPr>
          <w:sz w:val="26"/>
          <w:szCs w:val="26"/>
          <w:lang w:val="ky-KG"/>
        </w:rPr>
        <w:t>я</w:t>
      </w:r>
      <w:r w:rsidRPr="00FD3A3A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по</w:t>
      </w:r>
      <w:r w:rsidRPr="00FD3A3A">
        <w:rPr>
          <w:sz w:val="26"/>
          <w:szCs w:val="26"/>
        </w:rPr>
        <w:t xml:space="preserve"> улучшении работы (например, о переподготовке);</w:t>
      </w:r>
    </w:p>
    <w:p w14:paraId="52237BFA" w14:textId="22EE7E26" w:rsidR="00894896" w:rsidRPr="00FD3A3A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если</w:t>
      </w:r>
      <w:r w:rsidRPr="00FD3A3A">
        <w:rPr>
          <w:sz w:val="26"/>
          <w:szCs w:val="26"/>
        </w:rPr>
        <w:t xml:space="preserve"> по-прежнему наблюдается низкая производительность, несмотря на инициативы по улучшению.</w:t>
      </w:r>
    </w:p>
    <w:p w14:paraId="30CB7B25" w14:textId="77777777" w:rsidR="00894896" w:rsidRPr="00FD3A3A" w:rsidRDefault="00894896" w:rsidP="00894896">
      <w:pPr>
        <w:pStyle w:val="ae"/>
        <w:rPr>
          <w:sz w:val="26"/>
          <w:szCs w:val="26"/>
        </w:rPr>
      </w:pPr>
    </w:p>
    <w:p w14:paraId="326A3DA4" w14:textId="5A993068" w:rsidR="00894896" w:rsidRPr="00894896" w:rsidRDefault="00894896" w:rsidP="00A40B6F">
      <w:pPr>
        <w:pStyle w:val="3"/>
        <w:ind w:left="709"/>
        <w:jc w:val="left"/>
        <w:rPr>
          <w:lang w:val="ky-KG"/>
        </w:rPr>
      </w:pPr>
      <w:r>
        <w:rPr>
          <w:lang w:val="ky-KG"/>
        </w:rPr>
        <w:t xml:space="preserve"> </w:t>
      </w:r>
      <w:bookmarkStart w:id="200" w:name="_Toc179980445"/>
      <w:r w:rsidR="00A40B6F">
        <w:rPr>
          <w:lang w:val="ky-KG"/>
        </w:rPr>
        <w:t xml:space="preserve">4.6 </w:t>
      </w:r>
      <w:r w:rsidRPr="00894896">
        <w:rPr>
          <w:lang w:val="ky-KG"/>
        </w:rPr>
        <w:t>Поддержание статуса паритетного оценщика</w:t>
      </w:r>
      <w:bookmarkEnd w:id="200"/>
    </w:p>
    <w:p w14:paraId="788AFCD9" w14:textId="49093391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4.6.1 </w:t>
      </w:r>
      <w:r w:rsidRPr="00FD3A3A">
        <w:rPr>
          <w:sz w:val="26"/>
          <w:szCs w:val="26"/>
        </w:rPr>
        <w:t xml:space="preserve">Для поддержания статуса </w:t>
      </w:r>
      <w:r w:rsidR="003E2626" w:rsidRPr="003E2626">
        <w:rPr>
          <w:color w:val="FF0000"/>
          <w:sz w:val="26"/>
          <w:szCs w:val="26"/>
          <w:lang w:val="ky-KG"/>
        </w:rPr>
        <w:t>паритеного</w:t>
      </w:r>
      <w:r w:rsidRPr="003E2626">
        <w:rPr>
          <w:color w:val="FF0000"/>
          <w:sz w:val="26"/>
          <w:szCs w:val="26"/>
        </w:rPr>
        <w:t xml:space="preserve"> </w:t>
      </w:r>
      <w:r w:rsidRPr="00FD3A3A">
        <w:rPr>
          <w:sz w:val="26"/>
          <w:szCs w:val="26"/>
        </w:rPr>
        <w:t xml:space="preserve">оценщика, независимый оценщик должен участвовать в оценках, собраниях оценщиков и /или других мероприятиях, организуемых </w:t>
      </w:r>
      <w:r>
        <w:rPr>
          <w:sz w:val="26"/>
          <w:szCs w:val="26"/>
          <w:lang w:val="ky-KG"/>
        </w:rPr>
        <w:t>ЕААС</w:t>
      </w:r>
      <w:r w:rsidRPr="00FD3A3A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ILAC</w:t>
      </w:r>
      <w:r w:rsidRPr="00FD3A3A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IAF</w:t>
      </w:r>
      <w:r w:rsidRPr="00FD3A3A">
        <w:rPr>
          <w:sz w:val="26"/>
          <w:szCs w:val="26"/>
        </w:rPr>
        <w:t xml:space="preserve"> или другими признанными организациями.</w:t>
      </w:r>
    </w:p>
    <w:p w14:paraId="480FBB29" w14:textId="6FB7A44C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4.6.2 </w:t>
      </w:r>
      <w:r w:rsidRPr="00FD3A3A">
        <w:rPr>
          <w:sz w:val="26"/>
          <w:szCs w:val="26"/>
        </w:rPr>
        <w:t xml:space="preserve">Если </w:t>
      </w:r>
      <w:r>
        <w:rPr>
          <w:sz w:val="26"/>
          <w:szCs w:val="26"/>
          <w:lang w:val="ky-KG"/>
        </w:rPr>
        <w:t>оценщик</w:t>
      </w:r>
      <w:r w:rsidRPr="00FD3A3A">
        <w:rPr>
          <w:sz w:val="26"/>
          <w:szCs w:val="26"/>
        </w:rPr>
        <w:t xml:space="preserve"> (включая номинальных и </w:t>
      </w:r>
      <w:r w:rsidRPr="003E2626">
        <w:rPr>
          <w:strike/>
          <w:sz w:val="26"/>
          <w:szCs w:val="26"/>
        </w:rPr>
        <w:t>профессиональны</w:t>
      </w:r>
      <w:r w:rsidRPr="00FD3A3A">
        <w:rPr>
          <w:sz w:val="26"/>
          <w:szCs w:val="26"/>
        </w:rPr>
        <w:t xml:space="preserve">х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паритетных </w:t>
      </w:r>
      <w:r w:rsidRPr="00FD3A3A">
        <w:rPr>
          <w:sz w:val="26"/>
          <w:szCs w:val="26"/>
        </w:rPr>
        <w:t xml:space="preserve">оценщиков) не </w:t>
      </w:r>
      <w:r>
        <w:rPr>
          <w:sz w:val="26"/>
          <w:szCs w:val="26"/>
          <w:lang w:val="ky-KG"/>
        </w:rPr>
        <w:t>участвует</w:t>
      </w:r>
      <w:r w:rsidRPr="00FD3A3A">
        <w:rPr>
          <w:sz w:val="26"/>
          <w:szCs w:val="26"/>
        </w:rPr>
        <w:t xml:space="preserve"> в какой-либо экспертной оценке или какой-либо учебной деятельности в течение 3 лет, его / ее квалификация должна быть проверена </w:t>
      </w:r>
      <w:r>
        <w:rPr>
          <w:sz w:val="26"/>
          <w:szCs w:val="26"/>
          <w:lang w:val="ky-KG"/>
        </w:rPr>
        <w:t>управляющим комитетом</w:t>
      </w:r>
      <w:ins w:id="201" w:author="Турлоева Айша Бадрудиновна" w:date="2025-02-05T14:37:00Z">
        <w:r w:rsidR="008413AA">
          <w:rPr>
            <w:sz w:val="26"/>
            <w:szCs w:val="26"/>
          </w:rPr>
          <w:t xml:space="preserve"> Договоренности ЕААС</w:t>
        </w:r>
      </w:ins>
      <w:del w:id="202" w:author="Турлоева Айша Бадрудиновна" w:date="2025-02-05T14:37:00Z">
        <w:r w:rsidDel="008413AA">
          <w:rPr>
            <w:sz w:val="26"/>
            <w:szCs w:val="26"/>
            <w:lang w:val="ky-KG"/>
          </w:rPr>
          <w:delText xml:space="preserve"> </w:delText>
        </w:r>
        <w:r w:rsidRPr="00894896" w:rsidDel="008413AA">
          <w:rPr>
            <w:sz w:val="26"/>
            <w:szCs w:val="26"/>
            <w:lang w:val="en-AU"/>
          </w:rPr>
          <w:delText>MRA</w:delText>
        </w:r>
      </w:del>
      <w:r w:rsidRPr="00FD3A3A">
        <w:rPr>
          <w:sz w:val="26"/>
          <w:szCs w:val="26"/>
        </w:rPr>
        <w:t>, чтобы определить:</w:t>
      </w:r>
    </w:p>
    <w:p w14:paraId="2694F121" w14:textId="74A507E0" w:rsidR="008413AA" w:rsidRDefault="008413AA" w:rsidP="008413AA">
      <w:pPr>
        <w:ind w:right="-1"/>
        <w:jc w:val="both"/>
        <w:rPr>
          <w:ins w:id="203" w:author="Турлоева Айша Бадрудиновна" w:date="2025-02-05T14:39:00Z"/>
          <w:sz w:val="26"/>
          <w:szCs w:val="26"/>
        </w:rPr>
      </w:pPr>
      <w:ins w:id="204" w:author="Турлоева Айша Бадрудиновна" w:date="2025-02-05T14:41:00Z">
        <w:r>
          <w:rPr>
            <w:sz w:val="26"/>
            <w:szCs w:val="26"/>
          </w:rPr>
          <w:t xml:space="preserve">а) </w:t>
        </w:r>
      </w:ins>
      <w:r w:rsidR="00894896" w:rsidRPr="00FD3A3A">
        <w:rPr>
          <w:sz w:val="26"/>
          <w:szCs w:val="26"/>
        </w:rPr>
        <w:t>должна ли быть сохранена квалификация,</w:t>
      </w:r>
    </w:p>
    <w:p w14:paraId="7AB8C51E" w14:textId="4A816E27" w:rsidR="00894896" w:rsidRPr="008413AA" w:rsidDel="008413AA" w:rsidRDefault="008413AA">
      <w:pPr>
        <w:ind w:right="-1"/>
        <w:jc w:val="both"/>
        <w:rPr>
          <w:del w:id="205" w:author="Турлоева Айша Бадрудиновна" w:date="2025-02-05T14:40:00Z"/>
          <w:sz w:val="26"/>
          <w:szCs w:val="26"/>
          <w:rPrChange w:id="206" w:author="Турлоева Айша Бадрудиновна" w:date="2025-02-05T14:40:00Z">
            <w:rPr>
              <w:del w:id="207" w:author="Турлоева Айша Бадрудиновна" w:date="2025-02-05T14:40:00Z"/>
            </w:rPr>
          </w:rPrChange>
        </w:rPr>
        <w:pPrChange w:id="208" w:author="Турлоева Айша Бадрудиновна" w:date="2025-02-05T14:41:00Z">
          <w:pPr>
            <w:numPr>
              <w:numId w:val="49"/>
            </w:numPr>
            <w:ind w:left="1211" w:right="-1" w:hanging="360"/>
            <w:jc w:val="both"/>
          </w:pPr>
        </w:pPrChange>
      </w:pPr>
      <w:ins w:id="209" w:author="Турлоева Айша Бадрудиновна" w:date="2025-02-05T14:41:00Z">
        <w:r>
          <w:rPr>
            <w:sz w:val="26"/>
            <w:szCs w:val="26"/>
          </w:rPr>
          <w:lastRenderedPageBreak/>
          <w:t>б)</w:t>
        </w:r>
      </w:ins>
      <w:r w:rsidR="00894896" w:rsidRPr="008413AA">
        <w:rPr>
          <w:sz w:val="26"/>
          <w:szCs w:val="26"/>
          <w:rPrChange w:id="210" w:author="Турлоева Айша Бадрудиновна" w:date="2025-02-05T14:40:00Z">
            <w:rPr/>
          </w:rPrChange>
        </w:rPr>
        <w:t xml:space="preserve"> должна ли </w:t>
      </w:r>
      <w:ins w:id="211" w:author="Турлоева Айша Бадрудиновна" w:date="2025-02-05T14:41:00Z">
        <w:r>
          <w:rPr>
            <w:sz w:val="26"/>
            <w:szCs w:val="26"/>
          </w:rPr>
          <w:t xml:space="preserve">квалификация </w:t>
        </w:r>
      </w:ins>
      <w:del w:id="212" w:author="Турлоева Айша Бадрудиновна" w:date="2025-02-05T14:41:00Z">
        <w:r w:rsidR="00894896" w:rsidRPr="008413AA" w:rsidDel="008413AA">
          <w:rPr>
            <w:sz w:val="26"/>
            <w:szCs w:val="26"/>
            <w:rPrChange w:id="213" w:author="Турлоева Айша Бадрудиновна" w:date="2025-02-05T14:40:00Z">
              <w:rPr/>
            </w:rPrChange>
          </w:rPr>
          <w:delText>она</w:delText>
        </w:r>
      </w:del>
      <w:r w:rsidR="00894896" w:rsidRPr="008413AA">
        <w:rPr>
          <w:sz w:val="26"/>
          <w:szCs w:val="26"/>
          <w:rPrChange w:id="214" w:author="Турлоева Айша Бадрудиновна" w:date="2025-02-05T14:40:00Z">
            <w:rPr/>
          </w:rPrChange>
        </w:rPr>
        <w:t xml:space="preserve"> быть изменена на другой уровень или приостановлена; </w:t>
      </w:r>
      <w:del w:id="215" w:author="Турлоева Айша Бадрудиновна" w:date="2025-02-05T14:41:00Z">
        <w:r w:rsidR="00894896" w:rsidRPr="008413AA" w:rsidDel="00A75082">
          <w:rPr>
            <w:sz w:val="26"/>
            <w:szCs w:val="26"/>
            <w:rPrChange w:id="216" w:author="Турлоева Айша Бадрудиновна" w:date="2025-02-05T14:40:00Z">
              <w:rPr/>
            </w:rPrChange>
          </w:rPr>
          <w:delText>и /или</w:delText>
        </w:r>
      </w:del>
    </w:p>
    <w:p w14:paraId="1AC06827" w14:textId="4FFBED89" w:rsidR="00894896" w:rsidRPr="00FD3A3A" w:rsidRDefault="008413AA">
      <w:pPr>
        <w:ind w:right="-1"/>
        <w:jc w:val="both"/>
        <w:rPr>
          <w:sz w:val="26"/>
          <w:szCs w:val="26"/>
        </w:rPr>
        <w:pPrChange w:id="217" w:author="Турлоева Айша Бадрудиновна" w:date="2025-02-05T14:41:00Z">
          <w:pPr>
            <w:numPr>
              <w:numId w:val="49"/>
            </w:numPr>
            <w:ind w:left="1211" w:right="-1" w:hanging="360"/>
            <w:jc w:val="both"/>
          </w:pPr>
        </w:pPrChange>
      </w:pPr>
      <w:ins w:id="218" w:author="Турлоева Айша Бадрудиновна" w:date="2025-02-05T14:41:00Z">
        <w:r>
          <w:rPr>
            <w:sz w:val="26"/>
            <w:szCs w:val="26"/>
          </w:rPr>
          <w:t xml:space="preserve">в) </w:t>
        </w:r>
      </w:ins>
      <w:r w:rsidR="00894896" w:rsidRPr="00FD3A3A">
        <w:rPr>
          <w:sz w:val="26"/>
          <w:szCs w:val="26"/>
        </w:rPr>
        <w:t>требуется ли какое-либо обучение</w:t>
      </w:r>
      <w:ins w:id="219" w:author="Турлоева Айша Бадрудиновна" w:date="2025-02-05T14:42:00Z">
        <w:r w:rsidR="00A75082">
          <w:rPr>
            <w:sz w:val="26"/>
            <w:szCs w:val="26"/>
          </w:rPr>
          <w:t xml:space="preserve"> для ее получения</w:t>
        </w:r>
      </w:ins>
      <w:r w:rsidR="00894896" w:rsidRPr="00FD3A3A">
        <w:rPr>
          <w:sz w:val="26"/>
          <w:szCs w:val="26"/>
        </w:rPr>
        <w:t>.</w:t>
      </w:r>
    </w:p>
    <w:p w14:paraId="2EAB9708" w14:textId="4B35BABE" w:rsidR="00894896" w:rsidRPr="00FD3A3A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4.6.3 </w:t>
      </w:r>
      <w:r w:rsidRPr="00FD3A3A">
        <w:rPr>
          <w:sz w:val="26"/>
          <w:szCs w:val="26"/>
        </w:rPr>
        <w:t xml:space="preserve">Как только </w:t>
      </w:r>
      <w:ins w:id="220" w:author="Турлоева Айша Бадрудиновна" w:date="2025-02-05T14:42:00Z">
        <w:r w:rsidR="00A75082">
          <w:rPr>
            <w:color w:val="FF0000"/>
            <w:sz w:val="26"/>
            <w:szCs w:val="26"/>
            <w:lang w:val="ky-KG"/>
          </w:rPr>
          <w:t>п</w:t>
        </w:r>
      </w:ins>
      <w:del w:id="221" w:author="Турлоева Айша Бадрудиновна" w:date="2025-02-05T14:42:00Z">
        <w:r w:rsidR="003E2626" w:rsidRPr="003E2626" w:rsidDel="00A75082">
          <w:rPr>
            <w:color w:val="FF0000"/>
            <w:sz w:val="26"/>
            <w:szCs w:val="26"/>
            <w:lang w:val="ky-KG"/>
          </w:rPr>
          <w:delText>П</w:delText>
        </w:r>
      </w:del>
      <w:r w:rsidR="003E2626" w:rsidRPr="003E2626">
        <w:rPr>
          <w:color w:val="FF0000"/>
          <w:sz w:val="26"/>
          <w:szCs w:val="26"/>
          <w:lang w:val="ky-KG"/>
        </w:rPr>
        <w:t xml:space="preserve">аритетный </w:t>
      </w:r>
      <w:r w:rsidR="003E2626">
        <w:rPr>
          <w:sz w:val="26"/>
          <w:szCs w:val="26"/>
          <w:lang w:val="ky-KG"/>
        </w:rPr>
        <w:t>о</w:t>
      </w:r>
      <w:proofErr w:type="spellStart"/>
      <w:r w:rsidRPr="00FD3A3A">
        <w:rPr>
          <w:sz w:val="26"/>
          <w:szCs w:val="26"/>
        </w:rPr>
        <w:t>ценщик</w:t>
      </w:r>
      <w:proofErr w:type="spellEnd"/>
      <w:r w:rsidRPr="00FD3A3A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ЕААС</w:t>
      </w:r>
      <w:r w:rsidRPr="00FD3A3A">
        <w:rPr>
          <w:sz w:val="26"/>
          <w:szCs w:val="26"/>
        </w:rPr>
        <w:t xml:space="preserve"> перестает быть действующим сотрудником или штатным сотрудником органа по аккредитации, его статус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паритетного </w:t>
      </w:r>
      <w:r w:rsidRPr="003E2626">
        <w:rPr>
          <w:color w:val="FF0000"/>
          <w:sz w:val="26"/>
          <w:szCs w:val="26"/>
        </w:rPr>
        <w:t xml:space="preserve">оценщика </w:t>
      </w:r>
      <w:r>
        <w:rPr>
          <w:sz w:val="26"/>
          <w:szCs w:val="26"/>
          <w:lang w:val="ky-KG"/>
        </w:rPr>
        <w:t xml:space="preserve">ЕААС </w:t>
      </w:r>
      <w:r w:rsidRPr="00FD3A3A">
        <w:rPr>
          <w:sz w:val="26"/>
          <w:szCs w:val="26"/>
        </w:rPr>
        <w:t xml:space="preserve">утрачивает силу по окончании всех существующих </w:t>
      </w:r>
      <w:del w:id="222" w:author="Турлоева Айша Бадрудиновна" w:date="2025-02-05T14:42:00Z">
        <w:r w:rsidRPr="00FD3A3A" w:rsidDel="00A75082">
          <w:rPr>
            <w:sz w:val="26"/>
            <w:szCs w:val="26"/>
          </w:rPr>
          <w:delText>назначений</w:delText>
        </w:r>
      </w:del>
      <w:r w:rsidRPr="00FD3A3A">
        <w:rPr>
          <w:sz w:val="26"/>
          <w:szCs w:val="26"/>
        </w:rPr>
        <w:t xml:space="preserve"> групп оценки.</w:t>
      </w:r>
    </w:p>
    <w:p w14:paraId="5EC19C95" w14:textId="77777777" w:rsidR="00894896" w:rsidRDefault="00894896" w:rsidP="00894896">
      <w:pPr>
        <w:ind w:right="-1"/>
        <w:jc w:val="both"/>
        <w:rPr>
          <w:sz w:val="26"/>
          <w:szCs w:val="26"/>
        </w:rPr>
      </w:pPr>
    </w:p>
    <w:p w14:paraId="0D1A8A09" w14:textId="3FF191B5" w:rsidR="00FA1E56" w:rsidRPr="00A40B6F" w:rsidRDefault="00AD5F47" w:rsidP="00A40B6F">
      <w:pPr>
        <w:pStyle w:val="2"/>
        <w:ind w:left="709"/>
        <w:rPr>
          <w:b/>
          <w:bCs/>
        </w:rPr>
      </w:pPr>
      <w:bookmarkStart w:id="223" w:name="_Toc179980446"/>
      <w:r w:rsidRPr="00A40B6F">
        <w:rPr>
          <w:b/>
          <w:bCs/>
        </w:rPr>
        <w:t>5</w:t>
      </w:r>
      <w:r w:rsidR="00293C7C" w:rsidRPr="00A40B6F">
        <w:rPr>
          <w:b/>
          <w:bCs/>
        </w:rPr>
        <w:t xml:space="preserve"> Порядок назначения и состав </w:t>
      </w:r>
      <w:r w:rsidR="00293C7C" w:rsidRPr="003E2626">
        <w:rPr>
          <w:b/>
          <w:bCs/>
          <w:highlight w:val="green"/>
        </w:rPr>
        <w:t>оценочной группы</w:t>
      </w:r>
      <w:bookmarkEnd w:id="223"/>
      <w:r w:rsidR="00293C7C" w:rsidRPr="00A40B6F">
        <w:rPr>
          <w:b/>
          <w:bCs/>
        </w:rPr>
        <w:t xml:space="preserve"> </w:t>
      </w:r>
    </w:p>
    <w:p w14:paraId="08F240D5" w14:textId="252B71D0" w:rsidR="00293C7C" w:rsidRPr="00293C7C" w:rsidRDefault="00FA1E56" w:rsidP="00D44C90">
      <w:pPr>
        <w:pStyle w:val="3"/>
        <w:ind w:left="709" w:right="-1"/>
        <w:jc w:val="left"/>
      </w:pPr>
      <w:bookmarkStart w:id="224" w:name="_Toc179980447"/>
      <w:r>
        <w:t xml:space="preserve">5.1 </w:t>
      </w:r>
      <w:r w:rsidR="00293C7C" w:rsidRPr="00293C7C">
        <w:rPr>
          <w:bCs/>
          <w:sz w:val="26"/>
          <w:szCs w:val="26"/>
        </w:rPr>
        <w:t>Состав группы по оценке</w:t>
      </w:r>
      <w:bookmarkEnd w:id="224"/>
    </w:p>
    <w:p w14:paraId="19160594" w14:textId="1A6EC566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 </w:t>
      </w:r>
      <w:r w:rsidR="00293C7C" w:rsidRPr="00293C7C">
        <w:rPr>
          <w:sz w:val="26"/>
          <w:szCs w:val="26"/>
        </w:rPr>
        <w:t>Для полно</w:t>
      </w:r>
      <w:r>
        <w:rPr>
          <w:sz w:val="26"/>
          <w:szCs w:val="26"/>
        </w:rPr>
        <w:t>й</w:t>
      </w:r>
      <w:r w:rsidR="00293C7C" w:rsidRPr="00293C7C">
        <w:rPr>
          <w:sz w:val="26"/>
          <w:szCs w:val="26"/>
        </w:rPr>
        <w:t xml:space="preserve"> оцен</w:t>
      </w:r>
      <w:r>
        <w:rPr>
          <w:sz w:val="26"/>
          <w:szCs w:val="26"/>
        </w:rPr>
        <w:t>ки</w:t>
      </w:r>
      <w:r w:rsidR="00293C7C" w:rsidRPr="00293C7C">
        <w:rPr>
          <w:sz w:val="26"/>
          <w:szCs w:val="26"/>
        </w:rPr>
        <w:t xml:space="preserve"> должны быть выбраны </w:t>
      </w:r>
      <w:del w:id="225" w:author="Турлоева Айша Бадрудиновна" w:date="2025-02-05T14:42:00Z">
        <w:r w:rsidDel="00A75082">
          <w:rPr>
            <w:sz w:val="26"/>
            <w:szCs w:val="26"/>
          </w:rPr>
          <w:delText>члены группы по оценке</w:delText>
        </w:r>
      </w:del>
      <w:ins w:id="226" w:author="Турлоева Айша Бадрудиновна" w:date="2025-02-05T14:42:00Z">
        <w:r w:rsidR="00A75082">
          <w:rPr>
            <w:sz w:val="26"/>
            <w:szCs w:val="26"/>
          </w:rPr>
          <w:t>паритетные оценщики</w:t>
        </w:r>
      </w:ins>
      <w:r>
        <w:rPr>
          <w:sz w:val="26"/>
          <w:szCs w:val="26"/>
        </w:rPr>
        <w:t xml:space="preserve">, </w:t>
      </w:r>
      <w:r w:rsidR="00293C7C" w:rsidRPr="00293C7C">
        <w:rPr>
          <w:sz w:val="26"/>
          <w:szCs w:val="26"/>
          <w:lang w:val="ky-KG"/>
        </w:rPr>
        <w:t>таким образом, чтобы</w:t>
      </w:r>
      <w:r w:rsidR="00293C7C" w:rsidRPr="00293C7C">
        <w:rPr>
          <w:sz w:val="26"/>
          <w:szCs w:val="26"/>
        </w:rPr>
        <w:t xml:space="preserve"> охватить </w:t>
      </w:r>
      <w:r>
        <w:rPr>
          <w:sz w:val="26"/>
          <w:szCs w:val="26"/>
        </w:rPr>
        <w:t>схемы</w:t>
      </w:r>
      <w:r w:rsidR="00293C7C" w:rsidRPr="00293C7C">
        <w:rPr>
          <w:sz w:val="26"/>
          <w:szCs w:val="26"/>
        </w:rPr>
        <w:t xml:space="preserve"> аккредитации</w:t>
      </w:r>
      <w:r>
        <w:rPr>
          <w:sz w:val="26"/>
          <w:szCs w:val="26"/>
        </w:rPr>
        <w:t xml:space="preserve"> и</w:t>
      </w:r>
      <w:r w:rsidR="00293C7C" w:rsidRPr="00293C7C">
        <w:rPr>
          <w:sz w:val="26"/>
          <w:szCs w:val="26"/>
        </w:rPr>
        <w:t xml:space="preserve"> технические об</w:t>
      </w:r>
      <w:r w:rsidR="00293C7C" w:rsidRPr="00293C7C">
        <w:rPr>
          <w:sz w:val="26"/>
          <w:szCs w:val="26"/>
          <w:lang w:val="ky-KG"/>
        </w:rPr>
        <w:t>ласти</w:t>
      </w:r>
      <w:r w:rsidR="00293C7C" w:rsidRPr="00293C7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которые заявляются на признание, </w:t>
      </w:r>
      <w:r w:rsidR="00293C7C" w:rsidRPr="00293C7C">
        <w:rPr>
          <w:sz w:val="26"/>
          <w:szCs w:val="26"/>
        </w:rPr>
        <w:t xml:space="preserve">а также </w:t>
      </w:r>
      <w:ins w:id="227" w:author="Турлоева Айша Бадрудиновна" w:date="2025-02-05T14:43:00Z">
        <w:r w:rsidR="00A75082">
          <w:rPr>
            <w:sz w:val="26"/>
            <w:szCs w:val="26"/>
          </w:rPr>
          <w:t xml:space="preserve">охватить </w:t>
        </w:r>
      </w:ins>
      <w:r w:rsidR="00293C7C" w:rsidRPr="00293C7C">
        <w:rPr>
          <w:sz w:val="26"/>
          <w:szCs w:val="26"/>
        </w:rPr>
        <w:t>размер и сложность оцениваемой системы аккредитации.</w:t>
      </w:r>
    </w:p>
    <w:p w14:paraId="0DB89B1E" w14:textId="7A1CE254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 </w:t>
      </w:r>
      <w:r w:rsidR="00293C7C" w:rsidRPr="00591B74">
        <w:rPr>
          <w:strike/>
          <w:sz w:val="26"/>
          <w:szCs w:val="26"/>
        </w:rPr>
        <w:t xml:space="preserve">Члены </w:t>
      </w:r>
      <w:r w:rsidR="00293C7C" w:rsidRPr="00591B74">
        <w:rPr>
          <w:strike/>
          <w:sz w:val="26"/>
          <w:szCs w:val="26"/>
          <w:highlight w:val="yellow"/>
        </w:rPr>
        <w:t>команды</w:t>
      </w:r>
      <w:r w:rsidR="00794E04" w:rsidRPr="00591B74">
        <w:rPr>
          <w:strike/>
          <w:sz w:val="26"/>
          <w:szCs w:val="26"/>
        </w:rPr>
        <w:t xml:space="preserve"> </w:t>
      </w:r>
      <w:r w:rsidR="00794E04" w:rsidRPr="00591B74">
        <w:rPr>
          <w:strike/>
          <w:color w:val="FF0000"/>
          <w:sz w:val="26"/>
          <w:szCs w:val="26"/>
        </w:rPr>
        <w:t>группы по оценке</w:t>
      </w:r>
      <w:r w:rsidR="00293C7C" w:rsidRPr="00591B74">
        <w:rPr>
          <w:strike/>
          <w:color w:val="FF0000"/>
          <w:sz w:val="26"/>
          <w:szCs w:val="26"/>
        </w:rPr>
        <w:t xml:space="preserve"> </w:t>
      </w:r>
      <w:r w:rsidR="00293C7C" w:rsidRPr="00591B74">
        <w:rPr>
          <w:strike/>
          <w:sz w:val="26"/>
          <w:szCs w:val="26"/>
        </w:rPr>
        <w:t xml:space="preserve">выбираются по согласованию с </w:t>
      </w:r>
      <w:r w:rsidR="00293C7C" w:rsidRPr="00591B74">
        <w:rPr>
          <w:strike/>
          <w:sz w:val="26"/>
          <w:szCs w:val="26"/>
          <w:lang w:val="ky-KG"/>
        </w:rPr>
        <w:t>руководителем группы</w:t>
      </w:r>
      <w:r w:rsidR="00293C7C" w:rsidRPr="00591B74">
        <w:rPr>
          <w:strike/>
          <w:sz w:val="26"/>
          <w:szCs w:val="26"/>
        </w:rPr>
        <w:t xml:space="preserve"> из списка </w:t>
      </w:r>
      <w:r w:rsidRPr="00591B74">
        <w:rPr>
          <w:strike/>
          <w:sz w:val="26"/>
          <w:szCs w:val="26"/>
        </w:rPr>
        <w:t>кандидатов в члены группы по приложению А1</w:t>
      </w:r>
      <w:r w:rsidR="00293C7C" w:rsidRPr="00591B74">
        <w:rPr>
          <w:strike/>
          <w:sz w:val="26"/>
          <w:szCs w:val="26"/>
        </w:rPr>
        <w:t>, прошедши</w:t>
      </w:r>
      <w:r w:rsidR="00293C7C" w:rsidRPr="00591B74">
        <w:rPr>
          <w:strike/>
          <w:sz w:val="26"/>
          <w:szCs w:val="26"/>
          <w:lang w:val="ky-KG"/>
        </w:rPr>
        <w:t>х</w:t>
      </w:r>
      <w:r w:rsidR="00293C7C" w:rsidRPr="00591B74">
        <w:rPr>
          <w:strike/>
          <w:sz w:val="26"/>
          <w:szCs w:val="26"/>
        </w:rPr>
        <w:t xml:space="preserve"> </w:t>
      </w:r>
      <w:r w:rsidRPr="00591B74">
        <w:rPr>
          <w:strike/>
          <w:sz w:val="26"/>
          <w:szCs w:val="26"/>
        </w:rPr>
        <w:t>отбор и обучение</w:t>
      </w:r>
      <w:r w:rsidR="00293C7C" w:rsidRPr="00591B74">
        <w:rPr>
          <w:strike/>
          <w:sz w:val="26"/>
          <w:szCs w:val="26"/>
        </w:rPr>
        <w:t xml:space="preserve"> в соответствии с процессом, описанным в </w:t>
      </w:r>
      <w:r w:rsidRPr="00591B74">
        <w:rPr>
          <w:strike/>
          <w:sz w:val="26"/>
          <w:szCs w:val="26"/>
        </w:rPr>
        <w:t>4</w:t>
      </w:r>
      <w:r w:rsidR="00293C7C" w:rsidRPr="00591B74">
        <w:rPr>
          <w:strike/>
          <w:sz w:val="26"/>
          <w:szCs w:val="26"/>
        </w:rPr>
        <w:t xml:space="preserve">.1, и постоянно обновляются со стороны </w:t>
      </w:r>
      <w:r w:rsidR="00293C7C" w:rsidRPr="00591B74">
        <w:rPr>
          <w:strike/>
          <w:sz w:val="26"/>
          <w:szCs w:val="26"/>
          <w:lang w:val="ky-KG"/>
        </w:rPr>
        <w:t>управляющего комитета</w:t>
      </w:r>
      <w:r w:rsidR="00293C7C" w:rsidRPr="00591B74">
        <w:rPr>
          <w:strike/>
          <w:sz w:val="26"/>
          <w:szCs w:val="26"/>
        </w:rPr>
        <w:t>.</w:t>
      </w:r>
      <w:r w:rsidR="00293C7C" w:rsidRPr="00293C7C">
        <w:rPr>
          <w:sz w:val="26"/>
          <w:szCs w:val="26"/>
        </w:rPr>
        <w:t xml:space="preserve"> </w:t>
      </w:r>
    </w:p>
    <w:p w14:paraId="4123A315" w14:textId="4D941561" w:rsidR="00591B74" w:rsidRPr="00591B74" w:rsidRDefault="00591B74" w:rsidP="00D44C90">
      <w:pPr>
        <w:ind w:right="-1" w:firstLine="708"/>
        <w:jc w:val="both"/>
        <w:rPr>
          <w:color w:val="FF0000"/>
          <w:sz w:val="26"/>
          <w:szCs w:val="26"/>
          <w:lang w:val="ky-KG"/>
        </w:rPr>
      </w:pPr>
      <w:del w:id="228" w:author="Турлоева Айша Бадрудиновна" w:date="2025-02-05T14:43:00Z">
        <w:r w:rsidRPr="00591B74" w:rsidDel="00A75082">
          <w:rPr>
            <w:color w:val="FF0000"/>
            <w:sz w:val="26"/>
            <w:szCs w:val="26"/>
            <w:lang w:val="ky-KG"/>
          </w:rPr>
          <w:delText>Ч</w:delText>
        </w:r>
        <w:r w:rsidRPr="00591B74" w:rsidDel="00A75082">
          <w:rPr>
            <w:color w:val="FF0000"/>
            <w:sz w:val="26"/>
            <w:szCs w:val="26"/>
          </w:rPr>
          <w:delText>лены группы по оценке</w:delText>
        </w:r>
      </w:del>
      <w:ins w:id="229" w:author="Турлоева Айша Бадрудиновна" w:date="2025-02-05T14:43:00Z">
        <w:r w:rsidR="00A75082">
          <w:rPr>
            <w:color w:val="FF0000"/>
            <w:sz w:val="26"/>
            <w:szCs w:val="26"/>
            <w:lang w:val="ky-KG"/>
          </w:rPr>
          <w:t>Паритетные оценщики</w:t>
        </w:r>
      </w:ins>
      <w:r w:rsidRPr="00591B74">
        <w:rPr>
          <w:color w:val="FF0000"/>
          <w:sz w:val="26"/>
          <w:szCs w:val="26"/>
        </w:rPr>
        <w:t xml:space="preserve"> выбираются руководителем группы из числа паритетных оценщиков / кандидатов в паритетные оценщики и согласовываются с Управляющим комитетом ЕААС по </w:t>
      </w:r>
      <w:r w:rsidRPr="00591B74">
        <w:rPr>
          <w:color w:val="FF0000"/>
          <w:sz w:val="26"/>
          <w:szCs w:val="26"/>
          <w:lang w:val="ky-KG"/>
        </w:rPr>
        <w:t>Договорености.</w:t>
      </w:r>
      <w:r>
        <w:rPr>
          <w:color w:val="FF0000"/>
          <w:sz w:val="26"/>
          <w:szCs w:val="26"/>
          <w:lang w:val="ky-KG"/>
        </w:rPr>
        <w:t xml:space="preserve"> </w:t>
      </w:r>
      <w:r w:rsidRPr="00591B74">
        <w:rPr>
          <w:i/>
          <w:iCs/>
          <w:sz w:val="26"/>
          <w:szCs w:val="26"/>
          <w:lang w:val="ky-KG"/>
        </w:rPr>
        <w:t>(Предложение РФ).</w:t>
      </w:r>
    </w:p>
    <w:p w14:paraId="40AF99A9" w14:textId="6C5098FB" w:rsidR="00FD69BD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5.1.3 </w:t>
      </w:r>
      <w:r w:rsidR="00293C7C" w:rsidRPr="00293C7C">
        <w:rPr>
          <w:sz w:val="26"/>
          <w:szCs w:val="26"/>
        </w:rPr>
        <w:t>Выбранн</w:t>
      </w:r>
      <w:ins w:id="230" w:author="Турлоева Айша Бадрудиновна" w:date="2025-02-05T14:44:00Z">
        <w:r w:rsidR="00A75082">
          <w:rPr>
            <w:sz w:val="26"/>
            <w:szCs w:val="26"/>
          </w:rPr>
          <w:t>ые паритетные оценщ</w:t>
        </w:r>
      </w:ins>
      <w:ins w:id="231" w:author="Турлоева Айша Бадрудиновна" w:date="2025-02-05T14:45:00Z">
        <w:r w:rsidR="00A75082">
          <w:rPr>
            <w:sz w:val="26"/>
            <w:szCs w:val="26"/>
          </w:rPr>
          <w:t xml:space="preserve">ики </w:t>
        </w:r>
      </w:ins>
      <w:del w:id="232" w:author="Турлоева Айша Бадрудиновна" w:date="2025-02-05T14:44:00Z">
        <w:r w:rsidR="00293C7C" w:rsidRPr="00293C7C" w:rsidDel="00A75082">
          <w:rPr>
            <w:sz w:val="26"/>
            <w:szCs w:val="26"/>
          </w:rPr>
          <w:delText xml:space="preserve">ая группа по оценке </w:delText>
        </w:r>
      </w:del>
      <w:r w:rsidR="00293C7C" w:rsidRPr="00293C7C">
        <w:rPr>
          <w:sz w:val="26"/>
          <w:szCs w:val="26"/>
        </w:rPr>
        <w:t>должн</w:t>
      </w:r>
      <w:ins w:id="233" w:author="Турлоева Айша Бадрудиновна" w:date="2025-02-05T14:45:00Z">
        <w:r w:rsidR="00A75082">
          <w:rPr>
            <w:sz w:val="26"/>
            <w:szCs w:val="26"/>
          </w:rPr>
          <w:t>ы</w:t>
        </w:r>
      </w:ins>
      <w:del w:id="234" w:author="Турлоева Айша Бадрудиновна" w:date="2025-02-05T14:45:00Z">
        <w:r w:rsidR="00293C7C" w:rsidRPr="00293C7C" w:rsidDel="00A75082">
          <w:rPr>
            <w:sz w:val="26"/>
            <w:szCs w:val="26"/>
          </w:rPr>
          <w:delText>а</w:delText>
        </w:r>
      </w:del>
      <w:r w:rsidR="00293C7C" w:rsidRPr="00293C7C">
        <w:rPr>
          <w:sz w:val="26"/>
          <w:szCs w:val="26"/>
        </w:rPr>
        <w:t xml:space="preserve"> состоять из </w:t>
      </w:r>
      <w:r w:rsidR="00293C7C" w:rsidRPr="00293C7C">
        <w:rPr>
          <w:sz w:val="26"/>
          <w:szCs w:val="26"/>
          <w:lang w:val="ky-KG"/>
        </w:rPr>
        <w:t xml:space="preserve">различных членов - </w:t>
      </w:r>
      <w:r w:rsidR="00293C7C" w:rsidRPr="00293C7C">
        <w:rPr>
          <w:sz w:val="26"/>
          <w:szCs w:val="26"/>
        </w:rPr>
        <w:t xml:space="preserve">представителей органов по аккредитации. </w:t>
      </w:r>
      <w:r w:rsidR="00293C7C" w:rsidRPr="00794E04">
        <w:rPr>
          <w:strike/>
          <w:sz w:val="26"/>
          <w:szCs w:val="26"/>
          <w:highlight w:val="yellow"/>
        </w:rPr>
        <w:t>Команда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Группа</w:t>
      </w:r>
      <w:r w:rsidR="00794E04">
        <w:rPr>
          <w:sz w:val="26"/>
          <w:szCs w:val="26"/>
        </w:rPr>
        <w:t xml:space="preserve"> </w:t>
      </w:r>
      <w:ins w:id="235" w:author="Турлоева Айша Бадрудиновна" w:date="2025-02-05T14:45:00Z">
        <w:r w:rsidR="00A75082">
          <w:rPr>
            <w:sz w:val="26"/>
            <w:szCs w:val="26"/>
          </w:rPr>
          <w:t xml:space="preserve">Паритетные оценщики </w:t>
        </w:r>
      </w:ins>
      <w:del w:id="236" w:author="Турлоева Айша Бадрудиновна" w:date="2025-02-05T14:45:00Z">
        <w:r w:rsidR="00794E04" w:rsidDel="00A75082">
          <w:rPr>
            <w:sz w:val="26"/>
            <w:szCs w:val="26"/>
          </w:rPr>
          <w:delText>по оценке</w:delText>
        </w:r>
      </w:del>
      <w:r w:rsidR="00794E04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</w:rPr>
        <w:t>должн</w:t>
      </w:r>
      <w:ins w:id="237" w:author="Турлоева Айша Бадрудиновна" w:date="2025-02-05T14:45:00Z">
        <w:r w:rsidR="00A75082">
          <w:rPr>
            <w:sz w:val="26"/>
            <w:szCs w:val="26"/>
          </w:rPr>
          <w:t>ы</w:t>
        </w:r>
      </w:ins>
      <w:del w:id="238" w:author="Турлоева Айша Бадрудиновна" w:date="2025-02-05T14:45:00Z">
        <w:r w:rsidR="00293C7C" w:rsidRPr="00293C7C" w:rsidDel="00A75082">
          <w:rPr>
            <w:sz w:val="26"/>
            <w:szCs w:val="26"/>
          </w:rPr>
          <w:delText>а</w:delText>
        </w:r>
      </w:del>
      <w:r w:rsidR="00293C7C" w:rsidRPr="00293C7C">
        <w:rPr>
          <w:sz w:val="26"/>
          <w:szCs w:val="26"/>
        </w:rPr>
        <w:t xml:space="preserve"> быть выбран</w:t>
      </w:r>
      <w:ins w:id="239" w:author="Турлоева Айша Бадрудиновна" w:date="2025-02-05T14:45:00Z">
        <w:r w:rsidR="00A75082">
          <w:rPr>
            <w:sz w:val="26"/>
            <w:szCs w:val="26"/>
          </w:rPr>
          <w:t>ы</w:t>
        </w:r>
      </w:ins>
      <w:del w:id="240" w:author="Турлоева Айша Бадрудиновна" w:date="2025-02-05T14:45:00Z">
        <w:r w:rsidR="00293C7C" w:rsidRPr="00293C7C" w:rsidDel="00A75082">
          <w:rPr>
            <w:sz w:val="26"/>
            <w:szCs w:val="26"/>
          </w:rPr>
          <w:delText>а</w:delText>
        </w:r>
      </w:del>
      <w:r w:rsidR="00293C7C" w:rsidRPr="00293C7C">
        <w:rPr>
          <w:sz w:val="26"/>
          <w:szCs w:val="26"/>
        </w:rPr>
        <w:t xml:space="preserve"> таким образом, чтобы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обеспечить сбалансированный набор навыков, позволяющий проводить эффективную оценку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ключевых компонентов проверяемой системы.</w:t>
      </w:r>
    </w:p>
    <w:p w14:paraId="3E54B9EB" w14:textId="6D449781" w:rsidR="00FD69BD" w:rsidRDefault="00FD69BD" w:rsidP="00D44C90">
      <w:pPr>
        <w:ind w:right="-1" w:firstLine="708"/>
        <w:jc w:val="both"/>
        <w:rPr>
          <w:sz w:val="26"/>
          <w:szCs w:val="26"/>
        </w:rPr>
      </w:pPr>
      <w:r w:rsidRPr="00FD3A3A">
        <w:rPr>
          <w:sz w:val="26"/>
          <w:szCs w:val="26"/>
        </w:rPr>
        <w:t>5</w:t>
      </w:r>
      <w:r>
        <w:rPr>
          <w:sz w:val="26"/>
          <w:szCs w:val="26"/>
          <w:lang w:val="ky-KG"/>
        </w:rPr>
        <w:t xml:space="preserve">.1.4 </w:t>
      </w:r>
      <w:r w:rsidR="00293C7C" w:rsidRPr="00293C7C">
        <w:rPr>
          <w:sz w:val="26"/>
          <w:szCs w:val="26"/>
        </w:rPr>
        <w:t xml:space="preserve">Ни один </w:t>
      </w:r>
      <w:ins w:id="241" w:author="Турлоева Айша Бадрудиновна" w:date="2025-02-05T14:46:00Z">
        <w:r w:rsidR="00A75082">
          <w:rPr>
            <w:sz w:val="26"/>
            <w:szCs w:val="26"/>
            <w:lang w:val="ky-KG"/>
          </w:rPr>
          <w:t xml:space="preserve">паритетный оценщик </w:t>
        </w:r>
      </w:ins>
      <w:del w:id="242" w:author="Турлоева Айша Бадрудиновна" w:date="2025-02-05T14:46:00Z">
        <w:r w:rsidR="00293C7C" w:rsidRPr="00293C7C" w:rsidDel="00A75082">
          <w:rPr>
            <w:sz w:val="26"/>
            <w:szCs w:val="26"/>
          </w:rPr>
          <w:delText xml:space="preserve">член </w:delText>
        </w:r>
        <w:r w:rsidR="00293C7C" w:rsidRPr="00293C7C" w:rsidDel="00A75082">
          <w:rPr>
            <w:sz w:val="26"/>
            <w:szCs w:val="26"/>
            <w:lang w:val="ky-KG"/>
          </w:rPr>
          <w:delText>группы</w:delText>
        </w:r>
      </w:del>
      <w:r w:rsidR="00293C7C" w:rsidRPr="00293C7C">
        <w:rPr>
          <w:sz w:val="26"/>
          <w:szCs w:val="26"/>
        </w:rPr>
        <w:t xml:space="preserve"> не должен быть связан с каким-либо органом по аккредитации, </w:t>
      </w:r>
      <w:r w:rsidR="00293C7C" w:rsidRPr="00293C7C">
        <w:rPr>
          <w:sz w:val="26"/>
          <w:szCs w:val="26"/>
          <w:lang w:val="ky-KG"/>
        </w:rPr>
        <w:t>который предоставлял</w:t>
      </w:r>
      <w:r w:rsidR="00293C7C" w:rsidRPr="00293C7C">
        <w:rPr>
          <w:sz w:val="26"/>
          <w:szCs w:val="26"/>
        </w:rPr>
        <w:t xml:space="preserve"> консультативные услуги органу по аккредитации, проходящему оценку </w:t>
      </w:r>
      <w:del w:id="243" w:author="Турлоева Айша Бадрудиновна" w:date="2025-02-05T14:47:00Z">
        <w:r w:rsidR="00293C7C" w:rsidRPr="00293C7C" w:rsidDel="00A75082">
          <w:rPr>
            <w:sz w:val="26"/>
            <w:szCs w:val="26"/>
            <w:lang w:val="ky-KG"/>
          </w:rPr>
          <w:delText>в течении</w:delText>
        </w:r>
      </w:del>
      <w:ins w:id="244" w:author="Турлоева Айша Бадрудиновна" w:date="2025-02-05T14:47:00Z">
        <w:r w:rsidR="00A75082" w:rsidRPr="00293C7C">
          <w:rPr>
            <w:sz w:val="26"/>
            <w:szCs w:val="26"/>
            <w:lang w:val="ky-KG"/>
          </w:rPr>
          <w:t xml:space="preserve"> течение</w:t>
        </w:r>
      </w:ins>
      <w:r w:rsidR="00293C7C" w:rsidRPr="00293C7C">
        <w:rPr>
          <w:sz w:val="26"/>
          <w:szCs w:val="26"/>
          <w:lang w:val="ky-KG"/>
        </w:rPr>
        <w:t xml:space="preserve"> трех лет</w:t>
      </w:r>
      <w:r w:rsidR="00293C7C" w:rsidRPr="00293C7C">
        <w:rPr>
          <w:sz w:val="26"/>
          <w:szCs w:val="26"/>
        </w:rPr>
        <w:t xml:space="preserve"> до проведения оценки.</w:t>
      </w:r>
    </w:p>
    <w:p w14:paraId="070B22D8" w14:textId="38A9185E" w:rsidR="00FD69BD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5.1.5 </w:t>
      </w:r>
      <w:del w:id="245" w:author="Турлоева Айша Бадрудиновна" w:date="2025-02-05T14:46:00Z">
        <w:r w:rsidR="00293C7C" w:rsidRPr="00293C7C" w:rsidDel="00A75082">
          <w:rPr>
            <w:sz w:val="26"/>
            <w:szCs w:val="26"/>
          </w:rPr>
          <w:delText xml:space="preserve">В </w:delText>
        </w:r>
        <w:r w:rsidR="007775C7" w:rsidDel="00A75082">
          <w:rPr>
            <w:sz w:val="26"/>
            <w:szCs w:val="26"/>
            <w:lang w:val="ky-KG"/>
          </w:rPr>
          <w:delText>группе по оценке</w:delText>
        </w:r>
      </w:del>
      <w:ins w:id="246" w:author="Турлоева Айша Бадрудиновна" w:date="2025-02-05T14:46:00Z">
        <w:r w:rsidR="00A75082">
          <w:rPr>
            <w:sz w:val="26"/>
            <w:szCs w:val="26"/>
          </w:rPr>
          <w:t>Среди паритетных оценщиков</w:t>
        </w:r>
      </w:ins>
      <w:r w:rsidR="00293C7C" w:rsidRPr="00293C7C">
        <w:rPr>
          <w:sz w:val="26"/>
          <w:szCs w:val="26"/>
        </w:rPr>
        <w:t xml:space="preserve"> не должно быть более двух оценщиков, участвующих </w:t>
      </w:r>
      <w:r w:rsidR="00293C7C" w:rsidRPr="00293C7C">
        <w:rPr>
          <w:sz w:val="26"/>
          <w:szCs w:val="26"/>
          <w:lang w:val="ky-KG"/>
        </w:rPr>
        <w:t>в оценке впервые</w:t>
      </w:r>
      <w:r w:rsidR="00293C7C" w:rsidRPr="00293C7C">
        <w:rPr>
          <w:sz w:val="26"/>
          <w:szCs w:val="26"/>
        </w:rPr>
        <w:t xml:space="preserve"> (стажеры). Для оценщиков</w:t>
      </w:r>
      <w:r w:rsidR="007775C7">
        <w:rPr>
          <w:sz w:val="26"/>
          <w:szCs w:val="26"/>
          <w:lang w:val="ky-KG"/>
        </w:rPr>
        <w:t>-</w:t>
      </w:r>
      <w:r w:rsidR="007775C7" w:rsidRPr="00293C7C">
        <w:rPr>
          <w:sz w:val="26"/>
          <w:szCs w:val="26"/>
        </w:rPr>
        <w:t>стажеров</w:t>
      </w:r>
      <w:r w:rsidR="007775C7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293C7C">
        <w:rPr>
          <w:sz w:val="26"/>
          <w:szCs w:val="26"/>
          <w:lang w:val="ky-KG"/>
        </w:rPr>
        <w:t xml:space="preserve">группе </w:t>
      </w:r>
      <w:r>
        <w:rPr>
          <w:sz w:val="26"/>
          <w:szCs w:val="26"/>
          <w:lang w:val="ky-KG"/>
        </w:rPr>
        <w:t xml:space="preserve">назначается </w:t>
      </w:r>
      <w:r w:rsidR="00293C7C" w:rsidRPr="00293C7C">
        <w:rPr>
          <w:sz w:val="26"/>
          <w:szCs w:val="26"/>
        </w:rPr>
        <w:t xml:space="preserve"> квалифицированный наставник (оценщик с опытом проведения более двух оценок)</w:t>
      </w:r>
      <w:r w:rsidR="00293C7C" w:rsidRPr="00293C7C">
        <w:rPr>
          <w:sz w:val="26"/>
          <w:szCs w:val="26"/>
          <w:lang w:val="ky-KG"/>
        </w:rPr>
        <w:t>.</w:t>
      </w:r>
    </w:p>
    <w:p w14:paraId="09F7F3FC" w14:textId="09D2FF1C" w:rsidR="007775C7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5.1.6 </w:t>
      </w:r>
      <w:del w:id="247" w:author="Турлоева Айша Бадрудиновна" w:date="2025-02-05T14:47:00Z">
        <w:r w:rsidR="00293C7C" w:rsidRPr="00293C7C" w:rsidDel="00A75082">
          <w:rPr>
            <w:sz w:val="26"/>
            <w:szCs w:val="26"/>
          </w:rPr>
          <w:delText xml:space="preserve">Член </w:delText>
        </w:r>
        <w:r w:rsidR="007775C7" w:rsidDel="00A75082">
          <w:rPr>
            <w:sz w:val="26"/>
            <w:szCs w:val="26"/>
            <w:lang w:val="ky-KG"/>
          </w:rPr>
          <w:delText>группы по оценке</w:delText>
        </w:r>
      </w:del>
      <w:ins w:id="248" w:author="Турлоева Айша Бадрудиновна" w:date="2025-02-05T14:47:00Z">
        <w:r w:rsidR="00A75082">
          <w:rPr>
            <w:sz w:val="26"/>
            <w:szCs w:val="26"/>
          </w:rPr>
          <w:t>Паритетный оценщик</w:t>
        </w:r>
      </w:ins>
      <w:r w:rsidR="00293C7C" w:rsidRPr="00293C7C">
        <w:rPr>
          <w:sz w:val="26"/>
          <w:szCs w:val="26"/>
        </w:rPr>
        <w:t xml:space="preserve"> может</w:t>
      </w:r>
      <w:del w:id="249" w:author="Турлоева Айша Бадрудиновна" w:date="2025-02-05T14:47:00Z">
        <w:r w:rsidR="00293C7C" w:rsidRPr="00293C7C" w:rsidDel="00A75082">
          <w:rPr>
            <w:sz w:val="26"/>
            <w:szCs w:val="26"/>
          </w:rPr>
          <w:delText>,</w:delText>
        </w:r>
      </w:del>
      <w:r w:rsidR="00293C7C" w:rsidRPr="00293C7C">
        <w:rPr>
          <w:sz w:val="26"/>
          <w:szCs w:val="26"/>
        </w:rPr>
        <w:t xml:space="preserve"> в дополнение к своим задачам по оценке, быть наставником </w:t>
      </w:r>
      <w:r w:rsidR="007775C7">
        <w:rPr>
          <w:sz w:val="26"/>
          <w:szCs w:val="26"/>
          <w:lang w:val="ky-KG"/>
        </w:rPr>
        <w:t>оценщика-стажера</w:t>
      </w:r>
      <w:r w:rsidR="00293C7C" w:rsidRPr="00293C7C">
        <w:rPr>
          <w:sz w:val="26"/>
          <w:szCs w:val="26"/>
        </w:rPr>
        <w:t xml:space="preserve"> (того, кто проводит свою первую оценку), назначенного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794E04">
        <w:rPr>
          <w:strike/>
          <w:sz w:val="26"/>
          <w:szCs w:val="26"/>
          <w:highlight w:val="yellow"/>
        </w:rPr>
        <w:t>команду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группу</w:t>
      </w:r>
      <w:r w:rsidR="00794E04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</w:rPr>
        <w:t xml:space="preserve">по </w:t>
      </w:r>
      <w:ins w:id="250" w:author="Турлоева Айша Бадрудиновна" w:date="2025-02-05T14:48:00Z">
        <w:r w:rsidR="00A75082">
          <w:rPr>
            <w:sz w:val="26"/>
            <w:szCs w:val="26"/>
          </w:rPr>
          <w:t xml:space="preserve">паритетной </w:t>
        </w:r>
      </w:ins>
      <w:r w:rsidR="00293C7C" w:rsidRPr="00293C7C">
        <w:rPr>
          <w:sz w:val="26"/>
          <w:szCs w:val="26"/>
        </w:rPr>
        <w:t>оценке. Наставничество стажера включает в себя распределение перед ним таких задач,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которые он в состоянии выполнить, контроль и предоставление отчета </w:t>
      </w:r>
      <w:r w:rsidR="00293C7C" w:rsidRPr="00293C7C">
        <w:rPr>
          <w:sz w:val="26"/>
          <w:szCs w:val="26"/>
          <w:lang w:val="ky-KG"/>
        </w:rPr>
        <w:t>управляющему комитету Соглашения</w:t>
      </w:r>
      <w:r w:rsidR="00293C7C" w:rsidRPr="00293C7C">
        <w:rPr>
          <w:sz w:val="26"/>
          <w:szCs w:val="26"/>
        </w:rPr>
        <w:t>.</w:t>
      </w:r>
    </w:p>
    <w:p w14:paraId="27AE0848" w14:textId="64D21DBB" w:rsidR="007775C7" w:rsidRDefault="007775C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5.1.7 Сущность</w:t>
      </w:r>
      <w:ins w:id="251" w:author="Турлоева Айша Бадрудиновна" w:date="2025-02-05T14:48:00Z">
        <w:r w:rsidR="00A75082">
          <w:rPr>
            <w:sz w:val="26"/>
            <w:szCs w:val="26"/>
            <w:lang w:val="ky-KG"/>
          </w:rPr>
          <w:t>ю</w:t>
        </w:r>
      </w:ins>
      <w:r>
        <w:rPr>
          <w:sz w:val="26"/>
          <w:szCs w:val="26"/>
          <w:lang w:val="ky-KG"/>
        </w:rPr>
        <w:t xml:space="preserve"> паритетной оценки </w:t>
      </w:r>
      <w:ins w:id="252" w:author="Турлоева Айша Бадрудиновна" w:date="2025-02-05T14:48:00Z">
        <w:r w:rsidR="00A75082">
          <w:rPr>
            <w:sz w:val="26"/>
            <w:szCs w:val="26"/>
            <w:lang w:val="ky-KG"/>
          </w:rPr>
          <w:t xml:space="preserve">является </w:t>
        </w:r>
      </w:ins>
      <w:del w:id="253" w:author="Турлоева Айша Бадрудиновна" w:date="2025-02-05T14:48:00Z">
        <w:r w:rsidDel="00A75082">
          <w:rPr>
            <w:sz w:val="26"/>
            <w:szCs w:val="26"/>
            <w:lang w:val="ky-KG"/>
          </w:rPr>
          <w:delText xml:space="preserve">ее </w:delText>
        </w:r>
      </w:del>
      <w:r>
        <w:rPr>
          <w:sz w:val="26"/>
          <w:szCs w:val="26"/>
          <w:lang w:val="ky-KG"/>
        </w:rPr>
        <w:t>равнозначность, поэтому э</w:t>
      </w:r>
      <w:r w:rsidR="00293C7C" w:rsidRPr="00293C7C">
        <w:rPr>
          <w:sz w:val="26"/>
          <w:szCs w:val="26"/>
        </w:rPr>
        <w:t xml:space="preserve">то нормальная практика, когда в </w:t>
      </w:r>
      <w:r w:rsidR="00293C7C" w:rsidRPr="00794E04">
        <w:rPr>
          <w:strike/>
          <w:sz w:val="26"/>
          <w:szCs w:val="26"/>
          <w:highlight w:val="yellow"/>
        </w:rPr>
        <w:t>команду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 xml:space="preserve">группу </w:t>
      </w:r>
      <w:del w:id="254" w:author="Турлоева Айша Бадрудиновна" w:date="2025-02-05T14:49:00Z">
        <w:r w:rsidR="00794E04" w:rsidRPr="00794E04" w:rsidDel="00A75082">
          <w:rPr>
            <w:color w:val="FF0000"/>
            <w:sz w:val="26"/>
            <w:szCs w:val="26"/>
          </w:rPr>
          <w:delText>по оценке</w:delText>
        </w:r>
      </w:del>
      <w:ins w:id="255" w:author="Турлоева Айша Бадрудиновна" w:date="2025-02-05T14:49:00Z">
        <w:r w:rsidR="00A75082">
          <w:rPr>
            <w:color w:val="FF0000"/>
            <w:sz w:val="26"/>
            <w:szCs w:val="26"/>
          </w:rPr>
          <w:t>по паритетной оценке</w:t>
        </w:r>
      </w:ins>
      <w:r w:rsidR="00794E04" w:rsidRPr="00794E04">
        <w:rPr>
          <w:color w:val="FF0000"/>
          <w:sz w:val="26"/>
          <w:szCs w:val="26"/>
        </w:rPr>
        <w:t xml:space="preserve"> </w:t>
      </w:r>
      <w:r w:rsidR="00293C7C" w:rsidRPr="00293C7C">
        <w:rPr>
          <w:sz w:val="26"/>
          <w:szCs w:val="26"/>
        </w:rPr>
        <w:t>назначаются оценщики из как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можно большего числа </w:t>
      </w:r>
      <w:r>
        <w:rPr>
          <w:sz w:val="26"/>
          <w:szCs w:val="26"/>
          <w:lang w:val="ky-KG"/>
        </w:rPr>
        <w:t xml:space="preserve">оранов аккредитации членов Соглашения. </w:t>
      </w:r>
      <w:r w:rsidR="00293C7C" w:rsidRPr="00293C7C">
        <w:rPr>
          <w:sz w:val="26"/>
          <w:szCs w:val="26"/>
        </w:rPr>
        <w:t xml:space="preserve">От каждой </w:t>
      </w:r>
      <w:r w:rsidR="00293C7C" w:rsidRPr="00293C7C">
        <w:rPr>
          <w:sz w:val="26"/>
          <w:szCs w:val="26"/>
          <w:lang w:val="ky-KG"/>
        </w:rPr>
        <w:t>страны</w:t>
      </w:r>
      <w:r w:rsidR="00293C7C" w:rsidRPr="00293C7C">
        <w:rPr>
          <w:sz w:val="26"/>
          <w:szCs w:val="26"/>
        </w:rPr>
        <w:t xml:space="preserve"> должно быть не более одного </w:t>
      </w:r>
      <w:del w:id="256" w:author="Турлоева Айша Бадрудиновна" w:date="2025-02-05T14:49:00Z">
        <w:r w:rsidR="00293C7C" w:rsidRPr="00293C7C" w:rsidDel="00A75082">
          <w:rPr>
            <w:sz w:val="26"/>
            <w:szCs w:val="26"/>
          </w:rPr>
          <w:delText xml:space="preserve">члена </w:delText>
        </w:r>
        <w:r w:rsidDel="00A75082">
          <w:rPr>
            <w:sz w:val="26"/>
            <w:szCs w:val="26"/>
            <w:lang w:val="ky-KG"/>
          </w:rPr>
          <w:delText>группы по оценке</w:delText>
        </w:r>
      </w:del>
      <w:ins w:id="257" w:author="Турлоева Айша Бадрудиновна" w:date="2025-02-05T14:49:00Z">
        <w:r w:rsidR="00A75082">
          <w:rPr>
            <w:sz w:val="26"/>
            <w:szCs w:val="26"/>
            <w:lang w:val="ky-KG"/>
          </w:rPr>
          <w:t xml:space="preserve"> </w:t>
        </w:r>
        <w:r w:rsidR="00A75082">
          <w:rPr>
            <w:sz w:val="26"/>
            <w:szCs w:val="26"/>
          </w:rPr>
          <w:t>паритетного оценщика</w:t>
        </w:r>
      </w:ins>
      <w:r w:rsidR="00293C7C" w:rsidRPr="00293C7C">
        <w:rPr>
          <w:sz w:val="26"/>
          <w:szCs w:val="26"/>
        </w:rPr>
        <w:t>.</w:t>
      </w:r>
    </w:p>
    <w:p w14:paraId="35C13F4D" w14:textId="22B9692B" w:rsidR="00293C7C" w:rsidRDefault="007775C7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lastRenderedPageBreak/>
        <w:t xml:space="preserve">5.1.8 </w:t>
      </w:r>
      <w:r w:rsidR="00293C7C" w:rsidRPr="00293C7C">
        <w:rPr>
          <w:sz w:val="26"/>
          <w:szCs w:val="26"/>
        </w:rPr>
        <w:t xml:space="preserve">Единственной задачей некоторых </w:t>
      </w:r>
      <w:r w:rsidR="00293C7C" w:rsidRPr="003E2626">
        <w:rPr>
          <w:strike/>
          <w:sz w:val="26"/>
          <w:szCs w:val="26"/>
          <w:highlight w:val="yellow"/>
        </w:rPr>
        <w:t>членов группы</w:t>
      </w:r>
      <w:r w:rsidRPr="003E2626">
        <w:rPr>
          <w:strike/>
          <w:sz w:val="26"/>
          <w:szCs w:val="26"/>
          <w:highlight w:val="yellow"/>
          <w:lang w:val="ky-KG"/>
        </w:rPr>
        <w:t xml:space="preserve"> по</w:t>
      </w:r>
      <w:r w:rsidR="00293C7C" w:rsidRPr="003E2626">
        <w:rPr>
          <w:strike/>
          <w:sz w:val="26"/>
          <w:szCs w:val="26"/>
          <w:highlight w:val="yellow"/>
        </w:rPr>
        <w:t xml:space="preserve"> оценк</w:t>
      </w:r>
      <w:r w:rsidRPr="003E2626">
        <w:rPr>
          <w:strike/>
          <w:sz w:val="26"/>
          <w:szCs w:val="26"/>
          <w:highlight w:val="yellow"/>
          <w:lang w:val="ky-KG"/>
        </w:rPr>
        <w:t>е</w:t>
      </w:r>
      <w:r w:rsidR="00293C7C" w:rsidRPr="00293C7C">
        <w:rPr>
          <w:sz w:val="26"/>
          <w:szCs w:val="26"/>
        </w:rPr>
        <w:t xml:space="preserve"> </w:t>
      </w:r>
      <w:r w:rsidR="003E2626" w:rsidRPr="003E2626">
        <w:rPr>
          <w:color w:val="FF0000"/>
          <w:sz w:val="26"/>
          <w:szCs w:val="26"/>
          <w:lang w:val="ky-KG"/>
        </w:rPr>
        <w:t xml:space="preserve">паритеных оцещиков </w:t>
      </w:r>
      <w:r w:rsidR="00293C7C" w:rsidRPr="00293C7C">
        <w:rPr>
          <w:sz w:val="26"/>
          <w:szCs w:val="26"/>
        </w:rPr>
        <w:t xml:space="preserve">может быть </w:t>
      </w:r>
      <w:r>
        <w:rPr>
          <w:sz w:val="26"/>
          <w:szCs w:val="26"/>
          <w:lang w:val="ky-KG"/>
        </w:rPr>
        <w:t>оценка</w:t>
      </w:r>
      <w:r w:rsidR="00293C7C" w:rsidRPr="00293C7C">
        <w:rPr>
          <w:sz w:val="26"/>
          <w:szCs w:val="26"/>
        </w:rPr>
        <w:t xml:space="preserve"> в разных географических местах или в разное время, чем остальная часть </w:t>
      </w:r>
      <w:r w:rsidR="00293C7C" w:rsidRPr="003E2626">
        <w:rPr>
          <w:sz w:val="26"/>
          <w:szCs w:val="26"/>
          <w:highlight w:val="green"/>
        </w:rPr>
        <w:t>оценочной группы.</w:t>
      </w:r>
    </w:p>
    <w:p w14:paraId="529655A6" w14:textId="77777777" w:rsidR="007775C7" w:rsidRPr="00293C7C" w:rsidRDefault="007775C7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51A6459D" w14:textId="573CEB7E" w:rsidR="00293C7C" w:rsidRPr="00293C7C" w:rsidRDefault="007775C7" w:rsidP="00D44C90">
      <w:pPr>
        <w:pStyle w:val="3"/>
        <w:ind w:left="851" w:right="-1"/>
        <w:jc w:val="left"/>
      </w:pPr>
      <w:bookmarkStart w:id="258" w:name="_Toc179980448"/>
      <w:r>
        <w:rPr>
          <w:lang w:val="ky-KG"/>
        </w:rPr>
        <w:t>5.</w:t>
      </w:r>
      <w:r w:rsidR="00293C7C" w:rsidRPr="00293C7C">
        <w:t>2 Назначение и обязанности руководителя группы</w:t>
      </w:r>
      <w:bookmarkEnd w:id="258"/>
      <w:r w:rsidR="00293C7C" w:rsidRPr="00293C7C">
        <w:t xml:space="preserve"> </w:t>
      </w:r>
      <w:r w:rsidR="00293C7C" w:rsidRPr="00293C7C">
        <w:rPr>
          <w:lang w:val="ky-KG"/>
        </w:rPr>
        <w:t xml:space="preserve"> </w:t>
      </w:r>
    </w:p>
    <w:p w14:paraId="72C96D4D" w14:textId="07B4812E" w:rsidR="00293C7C" w:rsidRPr="00293C7C" w:rsidRDefault="007775C7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</w:t>
      </w:r>
      <w:r w:rsidR="00293C7C" w:rsidRPr="00293C7C">
        <w:rPr>
          <w:sz w:val="26"/>
          <w:szCs w:val="26"/>
        </w:rPr>
        <w:t>2</w:t>
      </w:r>
      <w:r>
        <w:rPr>
          <w:sz w:val="26"/>
          <w:szCs w:val="26"/>
          <w:lang w:val="ky-KG"/>
        </w:rPr>
        <w:t>.1</w:t>
      </w:r>
      <w:r w:rsidR="00293C7C" w:rsidRPr="00293C7C">
        <w:rPr>
          <w:sz w:val="26"/>
          <w:szCs w:val="26"/>
        </w:rPr>
        <w:t xml:space="preserve"> При назначении руководителя </w:t>
      </w:r>
      <w:del w:id="259" w:author="Турлоева Айша Бадрудиновна" w:date="2025-02-05T14:50:00Z">
        <w:r w:rsidR="00293C7C" w:rsidRPr="00293C7C" w:rsidDel="00A75082">
          <w:rPr>
            <w:sz w:val="26"/>
            <w:szCs w:val="26"/>
          </w:rPr>
          <w:delText xml:space="preserve">группы </w:delText>
        </w:r>
        <w:r w:rsidDel="00A75082">
          <w:rPr>
            <w:sz w:val="26"/>
            <w:szCs w:val="26"/>
            <w:lang w:val="ky-KG"/>
          </w:rPr>
          <w:delText xml:space="preserve">по </w:delText>
        </w:r>
        <w:r w:rsidR="00293C7C" w:rsidRPr="00293C7C" w:rsidDel="00A75082">
          <w:rPr>
            <w:sz w:val="26"/>
            <w:szCs w:val="26"/>
          </w:rPr>
          <w:delText>оценк</w:delText>
        </w:r>
        <w:r w:rsidDel="00A75082">
          <w:rPr>
            <w:sz w:val="26"/>
            <w:szCs w:val="26"/>
            <w:lang w:val="ky-KG"/>
          </w:rPr>
          <w:delText>е</w:delText>
        </w:r>
      </w:del>
      <w:ins w:id="260" w:author="Турлоева Айша Бадрудиновна" w:date="2025-02-05T14:50:00Z">
        <w:r w:rsidR="00A75082">
          <w:rPr>
            <w:sz w:val="26"/>
            <w:szCs w:val="26"/>
          </w:rPr>
          <w:t>паритетной оценки</w:t>
        </w:r>
      </w:ins>
      <w:r w:rsidR="00293C7C" w:rsidRPr="00293C7C">
        <w:rPr>
          <w:sz w:val="26"/>
          <w:szCs w:val="26"/>
        </w:rPr>
        <w:t xml:space="preserve"> для конкретной оценки </w:t>
      </w:r>
      <w:r w:rsidR="00293C7C" w:rsidRPr="00293C7C">
        <w:rPr>
          <w:sz w:val="26"/>
          <w:szCs w:val="26"/>
          <w:lang w:val="ky-KG"/>
        </w:rPr>
        <w:t>управляющий комитет</w:t>
      </w:r>
      <w:r w:rsidR="00293C7C" w:rsidRPr="00293C7C">
        <w:rPr>
          <w:sz w:val="26"/>
          <w:szCs w:val="26"/>
        </w:rPr>
        <w:t xml:space="preserve"> не должен назначать одного и того же руководителя группы для двух последовательных оценок одного и того же </w:t>
      </w:r>
      <w:r>
        <w:rPr>
          <w:sz w:val="26"/>
          <w:szCs w:val="26"/>
          <w:lang w:val="ky-KG"/>
        </w:rPr>
        <w:t>органа по аккредитации</w:t>
      </w:r>
      <w:r w:rsidR="00293C7C" w:rsidRPr="00293C7C">
        <w:rPr>
          <w:sz w:val="26"/>
          <w:szCs w:val="26"/>
        </w:rPr>
        <w:t>.</w:t>
      </w:r>
    </w:p>
    <w:p w14:paraId="347317F0" w14:textId="358B3B41" w:rsidR="00293C7C" w:rsidRP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</w:t>
      </w:r>
      <w:r w:rsidR="00293C7C" w:rsidRPr="00293C7C">
        <w:rPr>
          <w:sz w:val="26"/>
          <w:szCs w:val="26"/>
        </w:rPr>
        <w:t xml:space="preserve">.2 Руководители </w:t>
      </w:r>
      <w:ins w:id="261" w:author="Турлоева Айша Бадрудиновна" w:date="2025-02-05T14:50:00Z">
        <w:r w:rsidR="00A75082">
          <w:rPr>
            <w:sz w:val="26"/>
            <w:szCs w:val="26"/>
          </w:rPr>
          <w:t xml:space="preserve">паритетной оценки </w:t>
        </w:r>
      </w:ins>
      <w:del w:id="262" w:author="Турлоева Айша Бадрудиновна" w:date="2025-02-05T14:50:00Z">
        <w:r w:rsidR="00293C7C" w:rsidRPr="00293C7C" w:rsidDel="00A75082">
          <w:rPr>
            <w:sz w:val="26"/>
            <w:szCs w:val="26"/>
          </w:rPr>
          <w:delText>групп</w:delText>
        </w:r>
        <w:r w:rsidDel="00A75082">
          <w:rPr>
            <w:sz w:val="26"/>
            <w:szCs w:val="26"/>
            <w:lang w:val="ky-KG"/>
          </w:rPr>
          <w:delText xml:space="preserve"> по оценке</w:delText>
        </w:r>
        <w:r w:rsidR="00293C7C" w:rsidRPr="00293C7C" w:rsidDel="00A75082">
          <w:rPr>
            <w:sz w:val="26"/>
            <w:szCs w:val="26"/>
          </w:rPr>
          <w:delText xml:space="preserve"> </w:delText>
        </w:r>
      </w:del>
      <w:r w:rsidR="00293C7C" w:rsidRPr="00293C7C">
        <w:rPr>
          <w:sz w:val="26"/>
          <w:szCs w:val="26"/>
        </w:rPr>
        <w:t xml:space="preserve">выбираются из списка руководителей </w:t>
      </w:r>
      <w:r w:rsidR="00293C7C" w:rsidRPr="00293C7C">
        <w:rPr>
          <w:sz w:val="26"/>
          <w:szCs w:val="26"/>
          <w:lang w:val="ky-KG"/>
        </w:rPr>
        <w:t>групп</w:t>
      </w:r>
      <w:r>
        <w:rPr>
          <w:sz w:val="26"/>
          <w:szCs w:val="26"/>
          <w:lang w:val="ky-KG"/>
        </w:rPr>
        <w:t xml:space="preserve"> (Приложение А2)</w:t>
      </w:r>
      <w:r w:rsidR="00293C7C" w:rsidRPr="00293C7C">
        <w:rPr>
          <w:sz w:val="26"/>
          <w:szCs w:val="26"/>
        </w:rPr>
        <w:t>, составленного на основании процесс</w:t>
      </w:r>
      <w:r w:rsidR="00293C7C" w:rsidRPr="00293C7C">
        <w:rPr>
          <w:sz w:val="26"/>
          <w:szCs w:val="26"/>
          <w:lang w:val="ky-KG"/>
        </w:rPr>
        <w:t>а</w:t>
      </w:r>
      <w:r w:rsidR="00293C7C" w:rsidRPr="00293C7C">
        <w:rPr>
          <w:sz w:val="26"/>
          <w:szCs w:val="26"/>
        </w:rPr>
        <w:t>, описанн</w:t>
      </w:r>
      <w:r w:rsidR="00293C7C" w:rsidRPr="00293C7C">
        <w:rPr>
          <w:sz w:val="26"/>
          <w:szCs w:val="26"/>
          <w:lang w:val="ky-KG"/>
        </w:rPr>
        <w:t>ого</w:t>
      </w:r>
      <w:r w:rsidR="00293C7C" w:rsidRPr="00293C7C">
        <w:rPr>
          <w:sz w:val="26"/>
          <w:szCs w:val="26"/>
        </w:rPr>
        <w:t xml:space="preserve"> в </w:t>
      </w:r>
      <w:r>
        <w:rPr>
          <w:sz w:val="26"/>
          <w:szCs w:val="26"/>
          <w:lang w:val="ky-KG"/>
        </w:rPr>
        <w:t>4</w:t>
      </w:r>
      <w:r w:rsidR="00293C7C" w:rsidRPr="00293C7C">
        <w:rPr>
          <w:sz w:val="26"/>
          <w:szCs w:val="26"/>
        </w:rPr>
        <w:t xml:space="preserve">.2 и </w:t>
      </w:r>
      <w:r>
        <w:rPr>
          <w:sz w:val="26"/>
          <w:szCs w:val="26"/>
          <w:lang w:val="ky-KG"/>
        </w:rPr>
        <w:t xml:space="preserve">регулярно актуализируемого </w:t>
      </w:r>
      <w:r w:rsidR="00293C7C" w:rsidRPr="00293C7C">
        <w:rPr>
          <w:sz w:val="26"/>
          <w:szCs w:val="26"/>
          <w:lang w:val="ky-KG"/>
        </w:rPr>
        <w:t>управляющим комитетом</w:t>
      </w:r>
      <w:r w:rsidR="00293C7C" w:rsidRPr="00293C7C">
        <w:rPr>
          <w:sz w:val="26"/>
          <w:szCs w:val="26"/>
        </w:rPr>
        <w:t xml:space="preserve">. </w:t>
      </w:r>
    </w:p>
    <w:p w14:paraId="3E6A1A7E" w14:textId="08D4408F" w:rsid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5.2.4</w:t>
      </w:r>
      <w:r w:rsidR="00293C7C" w:rsidRPr="00293C7C">
        <w:rPr>
          <w:sz w:val="26"/>
          <w:szCs w:val="26"/>
        </w:rPr>
        <w:t xml:space="preserve"> Руководитель группы несет основную ответственность за все этапы оценки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и ему делегируются полномочия </w:t>
      </w:r>
      <w:r w:rsidR="00293C7C" w:rsidRPr="00293C7C">
        <w:rPr>
          <w:sz w:val="26"/>
          <w:szCs w:val="26"/>
          <w:lang w:val="ky-KG"/>
        </w:rPr>
        <w:t xml:space="preserve">управляющим комитетом </w:t>
      </w:r>
      <w:r w:rsidR="00293C7C" w:rsidRPr="00293C7C">
        <w:rPr>
          <w:sz w:val="26"/>
          <w:szCs w:val="26"/>
        </w:rPr>
        <w:t>принимать окончательные решения относительно проведение оценки.</w:t>
      </w:r>
    </w:p>
    <w:p w14:paraId="51BD6C10" w14:textId="77777777" w:rsidR="00F33552" w:rsidRPr="00293C7C" w:rsidRDefault="00F33552" w:rsidP="00D44C90">
      <w:pPr>
        <w:ind w:right="-1" w:firstLine="851"/>
        <w:jc w:val="both"/>
        <w:rPr>
          <w:sz w:val="26"/>
          <w:szCs w:val="26"/>
        </w:rPr>
      </w:pPr>
    </w:p>
    <w:p w14:paraId="0787387B" w14:textId="4A0FB26D" w:rsidR="00293C7C" w:rsidRPr="00293C7C" w:rsidRDefault="00F33552" w:rsidP="00D44C90">
      <w:pPr>
        <w:pStyle w:val="3"/>
        <w:ind w:left="851" w:right="-1"/>
        <w:jc w:val="both"/>
      </w:pPr>
      <w:bookmarkStart w:id="263" w:name="_Toc179980449"/>
      <w:r>
        <w:rPr>
          <w:lang w:val="ky-KG"/>
        </w:rPr>
        <w:t>5</w:t>
      </w:r>
      <w:r w:rsidR="00293C7C" w:rsidRPr="00293C7C">
        <w:t>.3 Назначение и обязанности заместителя руководителя группы</w:t>
      </w:r>
      <w:bookmarkEnd w:id="263"/>
      <w:r w:rsidR="00293C7C" w:rsidRPr="00293C7C">
        <w:t xml:space="preserve"> </w:t>
      </w:r>
    </w:p>
    <w:p w14:paraId="47B11A81" w14:textId="48C68991" w:rsidR="00C76D2B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 xml:space="preserve">.3.1 </w:t>
      </w:r>
      <w:r w:rsidR="00C76D2B">
        <w:rPr>
          <w:sz w:val="26"/>
          <w:szCs w:val="26"/>
          <w:lang w:val="ky-KG"/>
        </w:rPr>
        <w:t xml:space="preserve">В каждой группе по </w:t>
      </w:r>
      <w:del w:id="264" w:author="Турлоева Айша Бадрудиновна" w:date="2025-02-05T14:50:00Z">
        <w:r w:rsidR="00C76D2B" w:rsidDel="00A75082">
          <w:rPr>
            <w:sz w:val="26"/>
            <w:szCs w:val="26"/>
            <w:lang w:val="ky-KG"/>
          </w:rPr>
          <w:delText xml:space="preserve">оценке </w:delText>
        </w:r>
      </w:del>
      <w:ins w:id="265" w:author="Турлоева Айша Бадрудиновна" w:date="2025-02-05T14:50:00Z">
        <w:r w:rsidR="00A75082">
          <w:rPr>
            <w:sz w:val="26"/>
            <w:szCs w:val="26"/>
            <w:lang w:val="ky-KG"/>
          </w:rPr>
          <w:t xml:space="preserve">паритетной оценке </w:t>
        </w:r>
      </w:ins>
      <w:r w:rsidR="00C76D2B">
        <w:rPr>
          <w:sz w:val="26"/>
          <w:szCs w:val="26"/>
          <w:lang w:val="ky-KG"/>
        </w:rPr>
        <w:t>назначается</w:t>
      </w:r>
      <w:r w:rsidR="00293C7C" w:rsidRPr="00293C7C">
        <w:rPr>
          <w:sz w:val="26"/>
          <w:szCs w:val="26"/>
        </w:rPr>
        <w:t xml:space="preserve"> заместитель руководителя группы. Заместитель </w:t>
      </w:r>
      <w:r w:rsidR="00293C7C" w:rsidRPr="00293C7C">
        <w:rPr>
          <w:sz w:val="26"/>
          <w:szCs w:val="26"/>
          <w:lang w:val="ky-KG"/>
        </w:rPr>
        <w:t>руководителя группы дол</w:t>
      </w:r>
      <w:r w:rsidR="00293C7C" w:rsidRPr="00293C7C">
        <w:rPr>
          <w:sz w:val="26"/>
          <w:szCs w:val="26"/>
        </w:rPr>
        <w:t xml:space="preserve">жен помогать </w:t>
      </w:r>
      <w:r w:rsidR="00293C7C" w:rsidRPr="00293C7C">
        <w:rPr>
          <w:sz w:val="26"/>
          <w:szCs w:val="26"/>
          <w:lang w:val="ky-KG"/>
        </w:rPr>
        <w:t>руководителю группы</w:t>
      </w:r>
      <w:r w:rsidR="00293C7C" w:rsidRPr="00293C7C">
        <w:rPr>
          <w:sz w:val="26"/>
          <w:szCs w:val="26"/>
        </w:rPr>
        <w:t xml:space="preserve"> в планировании, подготовке и управлени</w:t>
      </w:r>
      <w:ins w:id="266" w:author="Турлоева Айша Бадрудиновна" w:date="2025-02-05T14:51:00Z">
        <w:r w:rsidR="00A75082">
          <w:rPr>
            <w:sz w:val="26"/>
            <w:szCs w:val="26"/>
          </w:rPr>
          <w:t>и</w:t>
        </w:r>
      </w:ins>
      <w:del w:id="267" w:author="Турлоева Айша Бадрудиновна" w:date="2025-02-05T14:51:00Z">
        <w:r w:rsidR="00293C7C" w:rsidRPr="00293C7C" w:rsidDel="00A75082">
          <w:rPr>
            <w:sz w:val="26"/>
            <w:szCs w:val="26"/>
          </w:rPr>
          <w:delText>е</w:delText>
        </w:r>
      </w:del>
      <w:r w:rsidR="00293C7C" w:rsidRPr="00293C7C">
        <w:rPr>
          <w:sz w:val="26"/>
          <w:szCs w:val="26"/>
        </w:rPr>
        <w:t xml:space="preserve"> </w:t>
      </w:r>
      <w:ins w:id="268" w:author="Турлоева Айша Бадрудиновна" w:date="2025-02-05T14:51:00Z">
        <w:r w:rsidR="00A75082">
          <w:rPr>
            <w:sz w:val="26"/>
            <w:szCs w:val="26"/>
          </w:rPr>
          <w:t xml:space="preserve">паритетной </w:t>
        </w:r>
      </w:ins>
      <w:r w:rsidR="00293C7C" w:rsidRPr="00293C7C">
        <w:rPr>
          <w:sz w:val="26"/>
          <w:szCs w:val="26"/>
        </w:rPr>
        <w:t xml:space="preserve">оценкой. Заместитель </w:t>
      </w:r>
      <w:r w:rsidR="00293C7C" w:rsidRPr="00293C7C">
        <w:rPr>
          <w:sz w:val="26"/>
          <w:szCs w:val="26"/>
          <w:lang w:val="ky-KG"/>
        </w:rPr>
        <w:t xml:space="preserve">руководителя </w:t>
      </w:r>
      <w:r w:rsidR="00C76D2B">
        <w:rPr>
          <w:sz w:val="26"/>
          <w:szCs w:val="26"/>
          <w:lang w:val="ky-KG"/>
        </w:rPr>
        <w:t xml:space="preserve">группы </w:t>
      </w:r>
      <w:r w:rsidR="00293C7C" w:rsidRPr="00293C7C">
        <w:rPr>
          <w:sz w:val="26"/>
          <w:szCs w:val="26"/>
        </w:rPr>
        <w:t xml:space="preserve">может заменить </w:t>
      </w:r>
      <w:bookmarkStart w:id="269" w:name="_Hlk179835107"/>
      <w:r w:rsidR="00293C7C" w:rsidRPr="00293C7C">
        <w:rPr>
          <w:sz w:val="26"/>
          <w:szCs w:val="26"/>
          <w:lang w:val="ky-KG"/>
        </w:rPr>
        <w:t xml:space="preserve">руководителя группы </w:t>
      </w:r>
      <w:bookmarkEnd w:id="269"/>
      <w:r w:rsidR="00293C7C" w:rsidRPr="00293C7C">
        <w:rPr>
          <w:sz w:val="26"/>
          <w:szCs w:val="26"/>
          <w:lang w:val="ky-KG"/>
        </w:rPr>
        <w:t>по оценке</w:t>
      </w:r>
      <w:r w:rsidR="00293C7C" w:rsidRPr="00293C7C">
        <w:rPr>
          <w:sz w:val="26"/>
          <w:szCs w:val="26"/>
        </w:rPr>
        <w:t xml:space="preserve"> в случае болезни или непредвиденных обстоятельств. </w:t>
      </w:r>
    </w:p>
    <w:p w14:paraId="6A143511" w14:textId="4F63EE12" w:rsidR="00293C7C" w:rsidRPr="00293C7C" w:rsidRDefault="00C76D2B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>.3.2 Заместитель руководителя группы может быть определен одним из двух способов:</w:t>
      </w:r>
    </w:p>
    <w:p w14:paraId="2444B361" w14:textId="4A250C64" w:rsidR="00293C7C" w:rsidRPr="00293C7C" w:rsidRDefault="00C76D2B" w:rsidP="00D44C90">
      <w:pPr>
        <w:ind w:left="993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После как минимум 2-х экспертных оценок (можно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рассматривать предварительные оценки) в качестве </w:t>
      </w:r>
      <w:r w:rsidR="00293C7C" w:rsidRPr="00293C7C">
        <w:rPr>
          <w:sz w:val="26"/>
          <w:szCs w:val="26"/>
          <w:lang w:val="ky-KG"/>
        </w:rPr>
        <w:t>члена группы</w:t>
      </w:r>
      <w:r w:rsidR="00293C7C" w:rsidRPr="00293C7C">
        <w:rPr>
          <w:sz w:val="26"/>
          <w:szCs w:val="26"/>
        </w:rPr>
        <w:t xml:space="preserve"> с положительными отзывами от участвующих </w:t>
      </w:r>
      <w:r w:rsidR="00293C7C" w:rsidRPr="00293C7C">
        <w:rPr>
          <w:sz w:val="26"/>
          <w:szCs w:val="26"/>
          <w:lang w:val="ky-KG"/>
        </w:rPr>
        <w:t xml:space="preserve">руководителей групп и </w:t>
      </w:r>
      <w:r>
        <w:rPr>
          <w:sz w:val="26"/>
          <w:szCs w:val="26"/>
          <w:lang w:val="ky-KG"/>
        </w:rPr>
        <w:t xml:space="preserve">оцениваемых </w:t>
      </w:r>
      <w:r w:rsidR="00293C7C" w:rsidRPr="00293C7C">
        <w:rPr>
          <w:sz w:val="26"/>
          <w:szCs w:val="26"/>
          <w:lang w:val="ky-KG"/>
        </w:rPr>
        <w:t>органов аккредитации</w:t>
      </w:r>
      <w:r>
        <w:rPr>
          <w:sz w:val="26"/>
          <w:szCs w:val="26"/>
          <w:lang w:val="ky-KG"/>
        </w:rPr>
        <w:t xml:space="preserve"> ч</w:t>
      </w:r>
      <w:r w:rsidR="00293C7C" w:rsidRPr="00293C7C">
        <w:rPr>
          <w:sz w:val="26"/>
          <w:szCs w:val="26"/>
          <w:lang w:val="ky-KG"/>
        </w:rPr>
        <w:t>лен группы по оценке</w:t>
      </w:r>
      <w:r w:rsidR="00293C7C" w:rsidRPr="00293C7C">
        <w:rPr>
          <w:sz w:val="26"/>
          <w:szCs w:val="26"/>
        </w:rPr>
        <w:t xml:space="preserve"> может быть приглашен </w:t>
      </w:r>
      <w:r>
        <w:rPr>
          <w:sz w:val="26"/>
          <w:szCs w:val="26"/>
          <w:lang w:val="ky-KG"/>
        </w:rPr>
        <w:t xml:space="preserve">в качестве </w:t>
      </w:r>
      <w:r w:rsidR="00293C7C" w:rsidRPr="00293C7C">
        <w:rPr>
          <w:sz w:val="26"/>
          <w:szCs w:val="26"/>
        </w:rPr>
        <w:t>заместител</w:t>
      </w:r>
      <w:r>
        <w:rPr>
          <w:sz w:val="26"/>
          <w:szCs w:val="26"/>
          <w:lang w:val="ky-KG"/>
        </w:rPr>
        <w:t>я</w:t>
      </w:r>
      <w:r w:rsidR="00293C7C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  <w:lang w:val="ky-KG"/>
        </w:rPr>
        <w:t>руководителя группы</w:t>
      </w:r>
      <w:r w:rsidR="00293C7C" w:rsidRPr="00293C7C">
        <w:rPr>
          <w:sz w:val="26"/>
          <w:szCs w:val="26"/>
        </w:rPr>
        <w:t>, если он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также </w:t>
      </w:r>
      <w:r w:rsidR="00293C7C" w:rsidRPr="00293C7C">
        <w:rPr>
          <w:sz w:val="26"/>
          <w:szCs w:val="26"/>
          <w:lang w:val="ky-KG"/>
        </w:rPr>
        <w:t>п</w:t>
      </w:r>
      <w:r w:rsidR="00293C7C" w:rsidRPr="00293C7C">
        <w:rPr>
          <w:sz w:val="26"/>
          <w:szCs w:val="26"/>
        </w:rPr>
        <w:t>родемонстрирует, что соответствует условиям, указанным в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разделе</w:t>
      </w:r>
      <w:r>
        <w:rPr>
          <w:sz w:val="26"/>
          <w:szCs w:val="26"/>
          <w:lang w:val="ky-KG"/>
        </w:rPr>
        <w:t xml:space="preserve"> 3.3</w:t>
      </w:r>
      <w:r w:rsidR="00293C7C" w:rsidRPr="00293C7C">
        <w:rPr>
          <w:sz w:val="26"/>
          <w:szCs w:val="26"/>
        </w:rPr>
        <w:t xml:space="preserve"> выше.</w:t>
      </w:r>
    </w:p>
    <w:p w14:paraId="4267E2F9" w14:textId="21516BE5" w:rsidR="00293C7C" w:rsidRPr="00293C7C" w:rsidRDefault="00C76D2B" w:rsidP="00D44C90">
      <w:pPr>
        <w:ind w:left="993" w:right="-1" w:hanging="142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В качестве альтернативы заместитель руководителя группы может быть утвержденным руководителем группы</w:t>
      </w:r>
      <w:r w:rsidR="00293C7C" w:rsidRPr="00293C7C">
        <w:rPr>
          <w:sz w:val="26"/>
          <w:szCs w:val="26"/>
          <w:lang w:val="ky-KG"/>
        </w:rPr>
        <w:t xml:space="preserve">, </w:t>
      </w:r>
      <w:r w:rsidR="00293C7C" w:rsidRPr="00293C7C">
        <w:rPr>
          <w:sz w:val="26"/>
          <w:szCs w:val="26"/>
        </w:rPr>
        <w:t xml:space="preserve">но если он назначен в </w:t>
      </w:r>
      <w:r w:rsidR="00293C7C" w:rsidRPr="00794E04">
        <w:rPr>
          <w:strike/>
          <w:sz w:val="26"/>
          <w:szCs w:val="26"/>
          <w:highlight w:val="yellow"/>
        </w:rPr>
        <w:t>команду</w:t>
      </w:r>
      <w:r w:rsidR="00794E04">
        <w:rPr>
          <w:strike/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группу</w:t>
      </w:r>
      <w:r w:rsidR="00293C7C" w:rsidRPr="00293C7C">
        <w:rPr>
          <w:sz w:val="26"/>
          <w:szCs w:val="26"/>
        </w:rPr>
        <w:t xml:space="preserve">, заместитель </w:t>
      </w:r>
      <w:r w:rsidR="00293C7C" w:rsidRPr="00293C7C">
        <w:rPr>
          <w:sz w:val="26"/>
          <w:szCs w:val="26"/>
          <w:lang w:val="ky-KG"/>
        </w:rPr>
        <w:t>руков</w:t>
      </w:r>
      <w:r>
        <w:rPr>
          <w:sz w:val="26"/>
          <w:szCs w:val="26"/>
          <w:lang w:val="ky-KG"/>
        </w:rPr>
        <w:t>о</w:t>
      </w:r>
      <w:r w:rsidR="00293C7C" w:rsidRPr="00293C7C">
        <w:rPr>
          <w:sz w:val="26"/>
          <w:szCs w:val="26"/>
          <w:lang w:val="ky-KG"/>
        </w:rPr>
        <w:t>дителя группы</w:t>
      </w:r>
      <w:r w:rsidR="00293C7C" w:rsidRPr="00293C7C">
        <w:rPr>
          <w:sz w:val="26"/>
          <w:szCs w:val="26"/>
        </w:rPr>
        <w:t xml:space="preserve"> </w:t>
      </w:r>
      <w:r w:rsidR="00794E04" w:rsidRPr="00794E04">
        <w:rPr>
          <w:color w:val="FF0000"/>
          <w:sz w:val="26"/>
          <w:szCs w:val="26"/>
        </w:rPr>
        <w:t>по оценке</w:t>
      </w:r>
      <w:r w:rsidR="00794E04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</w:rPr>
        <w:t xml:space="preserve">должен иметь </w:t>
      </w:r>
      <w:r w:rsidR="00293C7C" w:rsidRPr="00293C7C">
        <w:rPr>
          <w:sz w:val="26"/>
          <w:szCs w:val="26"/>
          <w:lang w:val="ky-KG"/>
        </w:rPr>
        <w:t xml:space="preserve">другие </w:t>
      </w:r>
      <w:r w:rsidR="00293C7C" w:rsidRPr="00293C7C">
        <w:rPr>
          <w:sz w:val="26"/>
          <w:szCs w:val="26"/>
        </w:rPr>
        <w:t>компетенци</w:t>
      </w:r>
      <w:r w:rsidR="00293C7C" w:rsidRPr="00293C7C">
        <w:rPr>
          <w:sz w:val="26"/>
          <w:szCs w:val="26"/>
          <w:lang w:val="ky-KG"/>
        </w:rPr>
        <w:t>и</w:t>
      </w:r>
      <w:r w:rsidR="00293C7C" w:rsidRPr="00293C7C">
        <w:rPr>
          <w:sz w:val="26"/>
          <w:szCs w:val="26"/>
        </w:rPr>
        <w:t xml:space="preserve">, чем </w:t>
      </w:r>
      <w:r w:rsidR="00293C7C" w:rsidRPr="00293C7C">
        <w:rPr>
          <w:sz w:val="26"/>
          <w:szCs w:val="26"/>
          <w:lang w:val="ky-KG"/>
        </w:rPr>
        <w:t>руководитель группы</w:t>
      </w:r>
      <w:r w:rsidR="00293C7C" w:rsidRPr="00293C7C">
        <w:rPr>
          <w:sz w:val="26"/>
          <w:szCs w:val="26"/>
        </w:rPr>
        <w:t>, чтобы охватить как можно больше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деятельность</w:t>
      </w:r>
      <w:r w:rsidR="00293C7C" w:rsidRPr="00293C7C">
        <w:rPr>
          <w:sz w:val="26"/>
          <w:szCs w:val="26"/>
          <w:lang w:val="ky-KG"/>
        </w:rPr>
        <w:t xml:space="preserve"> по аккредитации</w:t>
      </w:r>
      <w:r w:rsidR="00293C7C" w:rsidRPr="00293C7C">
        <w:rPr>
          <w:sz w:val="26"/>
          <w:szCs w:val="26"/>
        </w:rPr>
        <w:t xml:space="preserve"> оцениваемого органа аккредитаци</w:t>
      </w:r>
      <w:r w:rsidR="00293C7C" w:rsidRPr="00293C7C">
        <w:rPr>
          <w:sz w:val="26"/>
          <w:szCs w:val="26"/>
          <w:lang w:val="ky-KG"/>
        </w:rPr>
        <w:t>и</w:t>
      </w:r>
      <w:r>
        <w:rPr>
          <w:sz w:val="26"/>
          <w:szCs w:val="26"/>
          <w:lang w:val="ky-KG"/>
        </w:rPr>
        <w:t>.</w:t>
      </w:r>
    </w:p>
    <w:p w14:paraId="4F6982F5" w14:textId="77777777" w:rsidR="00293C7C" w:rsidRPr="00F041B3" w:rsidRDefault="00293C7C" w:rsidP="00D44C90">
      <w:pPr>
        <w:ind w:left="1418" w:right="-1" w:hanging="567"/>
        <w:jc w:val="both"/>
        <w:rPr>
          <w:sz w:val="26"/>
          <w:szCs w:val="26"/>
        </w:rPr>
      </w:pPr>
    </w:p>
    <w:p w14:paraId="0234D47F" w14:textId="77777777" w:rsidR="00F041B3" w:rsidRPr="00F041B3" w:rsidRDefault="00886CEE" w:rsidP="00D44C90">
      <w:pPr>
        <w:ind w:left="1418" w:right="-1"/>
        <w:jc w:val="center"/>
        <w:outlineLvl w:val="1"/>
        <w:rPr>
          <w:sz w:val="32"/>
          <w:szCs w:val="32"/>
        </w:rPr>
        <w:sectPr w:rsidR="00F041B3" w:rsidRPr="00F041B3" w:rsidSect="00FD3A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851" w:left="1134" w:header="708" w:footer="708" w:gutter="0"/>
          <w:cols w:space="708"/>
          <w:titlePg/>
          <w:docGrid w:linePitch="360"/>
        </w:sectPr>
      </w:pPr>
      <w:r w:rsidRPr="00F041B3">
        <w:rPr>
          <w:sz w:val="32"/>
          <w:szCs w:val="32"/>
        </w:rPr>
        <w:br w:type="page"/>
      </w:r>
      <w:bookmarkStart w:id="271" w:name="_Toc342517104"/>
    </w:p>
    <w:p w14:paraId="4F29453C" w14:textId="45B19791" w:rsidR="005A03B9" w:rsidRPr="00446BC6" w:rsidRDefault="00B65FDE" w:rsidP="005A03B9">
      <w:pPr>
        <w:jc w:val="center"/>
        <w:outlineLvl w:val="1"/>
        <w:rPr>
          <w:b/>
          <w:bCs/>
          <w:sz w:val="28"/>
          <w:szCs w:val="28"/>
        </w:rPr>
      </w:pPr>
      <w:bookmarkStart w:id="272" w:name="_Toc179980450"/>
      <w:bookmarkStart w:id="273" w:name="_Hlk179904172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А1</w:t>
      </w:r>
      <w:bookmarkStart w:id="274" w:name="_Toc342517105"/>
      <w:bookmarkEnd w:id="271"/>
      <w:r w:rsidR="00EE484E">
        <w:rPr>
          <w:b/>
          <w:sz w:val="28"/>
          <w:szCs w:val="28"/>
          <w:lang w:val="ky-KG"/>
        </w:rPr>
        <w:t xml:space="preserve"> </w:t>
      </w:r>
      <w:r w:rsidR="005A03B9">
        <w:rPr>
          <w:sz w:val="28"/>
          <w:szCs w:val="28"/>
        </w:rPr>
        <w:t>(обязательное)</w:t>
      </w:r>
      <w:bookmarkEnd w:id="274"/>
      <w:r w:rsidR="005A03B9" w:rsidRPr="005A03B9">
        <w:rPr>
          <w:b/>
          <w:bCs/>
          <w:sz w:val="26"/>
          <w:szCs w:val="26"/>
          <w:lang w:val="ky-KG"/>
        </w:rPr>
        <w:t xml:space="preserve"> </w:t>
      </w:r>
      <w:r w:rsidR="005A03B9" w:rsidRPr="00446BC6">
        <w:rPr>
          <w:b/>
          <w:bCs/>
          <w:sz w:val="26"/>
          <w:szCs w:val="26"/>
          <w:lang w:val="ky-KG"/>
        </w:rPr>
        <w:t xml:space="preserve">Список кандидатов в </w:t>
      </w:r>
      <w:r w:rsidR="005A03B9" w:rsidRPr="00321EF5">
        <w:rPr>
          <w:b/>
          <w:bCs/>
          <w:strike/>
          <w:sz w:val="26"/>
          <w:szCs w:val="26"/>
          <w:highlight w:val="yellow"/>
          <w:lang w:val="ky-KG"/>
        </w:rPr>
        <w:t>группы по оценке</w:t>
      </w:r>
      <w:bookmarkEnd w:id="272"/>
      <w:r w:rsidR="00321EF5">
        <w:rPr>
          <w:b/>
          <w:bCs/>
          <w:strike/>
          <w:sz w:val="26"/>
          <w:szCs w:val="26"/>
          <w:lang w:val="ky-KG"/>
        </w:rPr>
        <w:t xml:space="preserve"> </w:t>
      </w:r>
      <w:r w:rsidR="00321EF5" w:rsidRPr="00321EF5">
        <w:rPr>
          <w:b/>
          <w:bCs/>
          <w:color w:val="FF0000"/>
          <w:sz w:val="26"/>
          <w:szCs w:val="26"/>
          <w:lang w:val="ky-KG"/>
        </w:rPr>
        <w:t>парите</w:t>
      </w:r>
      <w:ins w:id="275" w:author="Турлоева Айша Бадрудиновна" w:date="2025-02-05T14:51:00Z">
        <w:r w:rsidR="009F6F9B">
          <w:rPr>
            <w:b/>
            <w:bCs/>
            <w:color w:val="FF0000"/>
            <w:sz w:val="26"/>
            <w:szCs w:val="26"/>
            <w:lang w:val="ky-KG"/>
          </w:rPr>
          <w:t>т</w:t>
        </w:r>
      </w:ins>
      <w:r w:rsidR="00321EF5" w:rsidRPr="00321EF5">
        <w:rPr>
          <w:b/>
          <w:bCs/>
          <w:color w:val="FF0000"/>
          <w:sz w:val="26"/>
          <w:szCs w:val="26"/>
          <w:lang w:val="ky-KG"/>
        </w:rPr>
        <w:t>ные оце</w:t>
      </w:r>
      <w:ins w:id="276" w:author="Турлоева Айша Бадрудиновна" w:date="2025-02-05T14:52:00Z">
        <w:r w:rsidR="009F6F9B">
          <w:rPr>
            <w:b/>
            <w:bCs/>
            <w:color w:val="FF0000"/>
            <w:sz w:val="26"/>
            <w:szCs w:val="26"/>
            <w:lang w:val="ky-KG"/>
          </w:rPr>
          <w:t>н</w:t>
        </w:r>
      </w:ins>
      <w:r w:rsidR="00321EF5" w:rsidRPr="00321EF5">
        <w:rPr>
          <w:b/>
          <w:bCs/>
          <w:color w:val="FF0000"/>
          <w:sz w:val="26"/>
          <w:szCs w:val="26"/>
          <w:lang w:val="ky-KG"/>
        </w:rPr>
        <w:t>щики</w:t>
      </w:r>
    </w:p>
    <w:p w14:paraId="0DFACD72" w14:textId="53AA8940" w:rsidR="00446BC6" w:rsidRPr="00446BC6" w:rsidRDefault="00446BC6" w:rsidP="005A03B9">
      <w:pPr>
        <w:outlineLvl w:val="1"/>
        <w:rPr>
          <w:b/>
          <w:bCs/>
          <w:sz w:val="28"/>
          <w:szCs w:val="28"/>
        </w:rPr>
      </w:pPr>
    </w:p>
    <w:tbl>
      <w:tblPr>
        <w:tblW w:w="147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054"/>
        <w:gridCol w:w="1030"/>
        <w:gridCol w:w="659"/>
        <w:gridCol w:w="616"/>
        <w:gridCol w:w="1075"/>
        <w:gridCol w:w="1507"/>
        <w:gridCol w:w="1381"/>
        <w:gridCol w:w="993"/>
        <w:gridCol w:w="1163"/>
        <w:gridCol w:w="1557"/>
        <w:gridCol w:w="1634"/>
      </w:tblGrid>
      <w:tr w:rsidR="00446BC6" w:rsidRPr="00446BC6" w14:paraId="10FB6B1A" w14:textId="0EA8E1B5" w:rsidTr="00446BC6">
        <w:trPr>
          <w:trHeight w:val="864"/>
        </w:trPr>
        <w:tc>
          <w:tcPr>
            <w:tcW w:w="865" w:type="dxa"/>
            <w:shd w:val="clear" w:color="auto" w:fill="auto"/>
            <w:hideMark/>
          </w:tcPr>
          <w:bookmarkEnd w:id="273"/>
          <w:p w14:paraId="78071EDB" w14:textId="085BE806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464" w:type="dxa"/>
          </w:tcPr>
          <w:p w14:paraId="6779DB36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Орган</w:t>
            </w:r>
          </w:p>
          <w:p w14:paraId="3E6FB556" w14:textId="655957BD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26" w:type="dxa"/>
            <w:shd w:val="clear" w:color="auto" w:fill="auto"/>
            <w:hideMark/>
          </w:tcPr>
          <w:p w14:paraId="4437A361" w14:textId="463151AE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1003" w:type="dxa"/>
            <w:shd w:val="clear" w:color="auto" w:fill="auto"/>
            <w:hideMark/>
          </w:tcPr>
          <w:p w14:paraId="3E394AD3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Префикс</w:t>
            </w:r>
          </w:p>
          <w:p w14:paraId="7CD65387" w14:textId="77777777" w:rsidR="00446BC6" w:rsidRPr="00446BC6" w:rsidRDefault="00446BC6" w:rsidP="00446BC6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Ms.</w:t>
            </w:r>
          </w:p>
          <w:p w14:paraId="2583A8C4" w14:textId="454F4DF1" w:rsidR="00446BC6" w:rsidRPr="00612D1F" w:rsidRDefault="00446BC6" w:rsidP="00446BC6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Mr.</w:t>
            </w:r>
          </w:p>
        </w:tc>
        <w:tc>
          <w:tcPr>
            <w:tcW w:w="644" w:type="dxa"/>
            <w:shd w:val="clear" w:color="auto" w:fill="auto"/>
            <w:hideMark/>
          </w:tcPr>
          <w:p w14:paraId="642A669D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Пол</w:t>
            </w:r>
          </w:p>
          <w:p w14:paraId="46EE2997" w14:textId="6CB5BC98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446BC6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603" w:type="dxa"/>
            <w:shd w:val="clear" w:color="auto" w:fill="auto"/>
            <w:hideMark/>
          </w:tcPr>
          <w:p w14:paraId="39BE5D26" w14:textId="4C9A03B0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1047" w:type="dxa"/>
            <w:shd w:val="clear" w:color="auto" w:fill="auto"/>
            <w:hideMark/>
          </w:tcPr>
          <w:p w14:paraId="570845BB" w14:textId="6EDAEC44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Фамилия</w:t>
            </w:r>
          </w:p>
        </w:tc>
        <w:tc>
          <w:tcPr>
            <w:tcW w:w="4803" w:type="dxa"/>
            <w:gridSpan w:val="4"/>
            <w:shd w:val="clear" w:color="auto" w:fill="auto"/>
            <w:noWrap/>
            <w:hideMark/>
          </w:tcPr>
          <w:p w14:paraId="449343D0" w14:textId="0719A98D" w:rsidR="00446BC6" w:rsidRPr="00612D1F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Контакты</w:t>
            </w:r>
          </w:p>
        </w:tc>
        <w:tc>
          <w:tcPr>
            <w:tcW w:w="1513" w:type="dxa"/>
          </w:tcPr>
          <w:p w14:paraId="66B08048" w14:textId="0FA70D51" w:rsidR="00446BC6" w:rsidRPr="00446BC6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Схемы аккредитации, которыми владеет кадидат</w:t>
            </w:r>
          </w:p>
        </w:tc>
        <w:tc>
          <w:tcPr>
            <w:tcW w:w="1764" w:type="dxa"/>
          </w:tcPr>
          <w:p w14:paraId="7FE785D0" w14:textId="6F6877FA" w:rsidR="00446BC6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Подтверждение конкретных знаний</w:t>
            </w:r>
          </w:p>
        </w:tc>
      </w:tr>
      <w:tr w:rsidR="00446BC6" w:rsidRPr="00446BC6" w14:paraId="05500C01" w14:textId="70056B14" w:rsidTr="00446BC6">
        <w:trPr>
          <w:trHeight w:val="1152"/>
        </w:trPr>
        <w:tc>
          <w:tcPr>
            <w:tcW w:w="865" w:type="dxa"/>
            <w:shd w:val="clear" w:color="auto" w:fill="auto"/>
            <w:hideMark/>
          </w:tcPr>
          <w:p w14:paraId="328EA37B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464" w:type="dxa"/>
          </w:tcPr>
          <w:p w14:paraId="4BB460FF" w14:textId="77777777" w:rsidR="00446BC6" w:rsidRPr="00446BC6" w:rsidRDefault="00446BC6" w:rsidP="00612D1F">
            <w:pPr>
              <w:jc w:val="center"/>
              <w:rPr>
                <w:color w:val="000000"/>
              </w:rPr>
            </w:pPr>
          </w:p>
        </w:tc>
        <w:tc>
          <w:tcPr>
            <w:tcW w:w="1026" w:type="dxa"/>
            <w:shd w:val="clear" w:color="auto" w:fill="auto"/>
            <w:hideMark/>
          </w:tcPr>
          <w:p w14:paraId="25227243" w14:textId="5E8C6966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003" w:type="dxa"/>
            <w:shd w:val="clear" w:color="auto" w:fill="auto"/>
            <w:hideMark/>
          </w:tcPr>
          <w:p w14:paraId="3586403E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644" w:type="dxa"/>
            <w:shd w:val="clear" w:color="auto" w:fill="auto"/>
            <w:hideMark/>
          </w:tcPr>
          <w:p w14:paraId="7A5B646F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14:paraId="1F28F554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047" w:type="dxa"/>
            <w:shd w:val="clear" w:color="auto" w:fill="auto"/>
            <w:hideMark/>
          </w:tcPr>
          <w:p w14:paraId="01586CDD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14:paraId="6194C9AC" w14:textId="18640D57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2409C911" w14:textId="5755F3D8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Элетронная почта</w:t>
            </w:r>
          </w:p>
        </w:tc>
        <w:tc>
          <w:tcPr>
            <w:tcW w:w="1011" w:type="dxa"/>
            <w:shd w:val="clear" w:color="auto" w:fill="auto"/>
            <w:hideMark/>
          </w:tcPr>
          <w:p w14:paraId="26735523" w14:textId="43AA7261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Телефон</w:t>
            </w:r>
          </w:p>
        </w:tc>
        <w:tc>
          <w:tcPr>
            <w:tcW w:w="1056" w:type="dxa"/>
            <w:shd w:val="clear" w:color="auto" w:fill="auto"/>
          </w:tcPr>
          <w:p w14:paraId="6349F778" w14:textId="7D6FB38E" w:rsidR="00446BC6" w:rsidRPr="00612D1F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кандидата</w:t>
            </w:r>
          </w:p>
        </w:tc>
        <w:tc>
          <w:tcPr>
            <w:tcW w:w="1513" w:type="dxa"/>
          </w:tcPr>
          <w:p w14:paraId="6606C8AD" w14:textId="77777777" w:rsidR="00446BC6" w:rsidRPr="00446BC6" w:rsidRDefault="00446BC6" w:rsidP="00612D1F">
            <w:pPr>
              <w:rPr>
                <w:color w:val="000000"/>
                <w:lang w:val="ky-KG"/>
              </w:rPr>
            </w:pPr>
          </w:p>
        </w:tc>
        <w:tc>
          <w:tcPr>
            <w:tcW w:w="1764" w:type="dxa"/>
          </w:tcPr>
          <w:p w14:paraId="1AE9DB79" w14:textId="77777777" w:rsidR="00446BC6" w:rsidRPr="00446BC6" w:rsidRDefault="00446BC6" w:rsidP="00612D1F">
            <w:pPr>
              <w:rPr>
                <w:color w:val="000000"/>
                <w:lang w:val="ky-KG"/>
              </w:rPr>
            </w:pPr>
          </w:p>
        </w:tc>
      </w:tr>
    </w:tbl>
    <w:p w14:paraId="45F68D6B" w14:textId="1DEA8137" w:rsidR="00446BC6" w:rsidRDefault="00446BC6" w:rsidP="00A32C41">
      <w:pPr>
        <w:pStyle w:val="2"/>
      </w:pPr>
    </w:p>
    <w:p w14:paraId="486BE310" w14:textId="77777777" w:rsidR="00A32C41" w:rsidRPr="00A32C41" w:rsidRDefault="00A32C41" w:rsidP="00A32C41"/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1264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749"/>
      </w:tblGrid>
      <w:tr w:rsidR="00A32C41" w:rsidRPr="00BD2E02" w14:paraId="7A79F2D2" w14:textId="77777777" w:rsidTr="000448AB">
        <w:trPr>
          <w:trHeight w:val="288"/>
        </w:trPr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FDA67" w14:textId="77777777" w:rsidR="00A32C41" w:rsidRPr="00A32C41" w:rsidRDefault="00A32C41" w:rsidP="00FD3A3A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A71D1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34F3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74EF79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BA57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E09418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E1331" w14:textId="77777777" w:rsidR="00A32C41" w:rsidRPr="00A32C41" w:rsidRDefault="00A32C41" w:rsidP="00FD3A3A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531AA9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2B9C2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D24B1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54C48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C1F8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3434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59F46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030BC9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E7E02E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2D76" w14:textId="77777777" w:rsidR="00A32C41" w:rsidRPr="00A32C41" w:rsidRDefault="00A32C41" w:rsidP="00FD3A3A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CDF28" w14:textId="77777777" w:rsidR="00A32C41" w:rsidRPr="00A32C41" w:rsidRDefault="00A32C41" w:rsidP="00FD3A3A">
            <w:pPr>
              <w:rPr>
                <w:color w:val="000000"/>
              </w:rPr>
            </w:pPr>
          </w:p>
        </w:tc>
      </w:tr>
      <w:tr w:rsidR="00A32C41" w:rsidRPr="00BD2E02" w14:paraId="6498BE13" w14:textId="77777777" w:rsidTr="000448AB">
        <w:trPr>
          <w:trHeight w:val="13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54B5" w14:textId="77777777" w:rsidR="00A32C41" w:rsidRPr="00A32C41" w:rsidRDefault="00A32C41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6551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Калибровка</w:t>
            </w:r>
          </w:p>
          <w:p w14:paraId="398EABCB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CA5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Испытания</w:t>
            </w:r>
          </w:p>
          <w:p w14:paraId="7F2BEDDE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6C3C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Инспекция</w:t>
            </w:r>
          </w:p>
          <w:p w14:paraId="75B22D1C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en-US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79EA" w14:textId="77777777" w:rsidR="00A32C41" w:rsidRPr="00A32C41" w:rsidRDefault="00A32C41" w:rsidP="00FD3A3A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F1D5" w14:textId="56B69107" w:rsidR="00A32C41" w:rsidRPr="00A32C41" w:rsidRDefault="00A32C41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0448AB">
              <w:rPr>
                <w:b/>
                <w:bCs/>
                <w:color w:val="FF0000"/>
              </w:rPr>
              <w:t>ISO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3A76" w14:textId="77777777" w:rsidR="00A32C41" w:rsidRPr="00BD2E02" w:rsidRDefault="00A32C41" w:rsidP="00FD3A3A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14A7C904" w14:textId="77777777" w:rsidR="00A32C41" w:rsidRPr="00A32C41" w:rsidRDefault="00A32C41" w:rsidP="00FD3A3A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6A82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Сертификация систем менеджмента</w:t>
            </w:r>
          </w:p>
          <w:p w14:paraId="7A1DBEB6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BBD2" w14:textId="77777777" w:rsid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Органы по валидации/верификации парниковых газов</w:t>
            </w:r>
          </w:p>
          <w:p w14:paraId="622A42E0" w14:textId="25EDC97E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87D6" w14:textId="77777777" w:rsidR="00A32C41" w:rsidRPr="000448AB" w:rsidRDefault="00A32C41" w:rsidP="000448AB">
            <w:pPr>
              <w:ind w:right="-79"/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C4E7" w14:textId="77777777" w:rsidR="00A32C41" w:rsidRPr="000448AB" w:rsidRDefault="00A32C41" w:rsidP="000448AB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17024</w:t>
            </w:r>
          </w:p>
          <w:p w14:paraId="5AEDB98B" w14:textId="475BA8A5" w:rsidR="00A32C41" w:rsidRPr="000448AB" w:rsidRDefault="00A32C41" w:rsidP="000448AB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EB5A" w14:textId="566A1123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Валидация</w:t>
            </w:r>
            <w:r w:rsidRPr="000448AB">
              <w:rPr>
                <w:b/>
                <w:bCs/>
                <w:color w:val="000000"/>
                <w:sz w:val="18"/>
              </w:rPr>
              <w:t xml:space="preserve">/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Верификация</w:t>
            </w:r>
            <w:r w:rsid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(ISO/IEC 17029)</w:t>
            </w:r>
          </w:p>
        </w:tc>
      </w:tr>
    </w:tbl>
    <w:p w14:paraId="0F3CCAF6" w14:textId="11C44889" w:rsidR="00A32C41" w:rsidRDefault="00A32C41" w:rsidP="00446BC6">
      <w:pPr>
        <w:jc w:val="center"/>
        <w:outlineLvl w:val="1"/>
        <w:rPr>
          <w:b/>
          <w:sz w:val="28"/>
          <w:szCs w:val="28"/>
        </w:rPr>
      </w:pPr>
    </w:p>
    <w:p w14:paraId="321F67E4" w14:textId="79E1718A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58CDA18F" w14:textId="3C29B86B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794C32E" w14:textId="2EA47812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69F07FA" w14:textId="21AFDC85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2AB99EE" w14:textId="023CE191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4A63424" w14:textId="77777777" w:rsidR="00EE484E" w:rsidRDefault="00EE484E" w:rsidP="00446BC6">
      <w:pPr>
        <w:jc w:val="center"/>
        <w:outlineLvl w:val="1"/>
        <w:rPr>
          <w:b/>
          <w:sz w:val="28"/>
          <w:szCs w:val="28"/>
        </w:rPr>
      </w:pPr>
    </w:p>
    <w:p w14:paraId="1D180835" w14:textId="77777777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C69D108" w14:textId="490C767B" w:rsidR="00446BC6" w:rsidRPr="00BD2E02" w:rsidRDefault="00446BC6" w:rsidP="00446BC6">
      <w:pPr>
        <w:jc w:val="center"/>
        <w:outlineLvl w:val="1"/>
        <w:rPr>
          <w:b/>
          <w:bCs/>
          <w:sz w:val="28"/>
          <w:szCs w:val="28"/>
        </w:rPr>
      </w:pPr>
      <w:bookmarkStart w:id="277" w:name="_Toc179980451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val="ky-KG"/>
        </w:rPr>
        <w:t>2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(обязательное)</w:t>
      </w:r>
      <w:r w:rsidR="00EE484E">
        <w:rPr>
          <w:sz w:val="28"/>
          <w:szCs w:val="28"/>
          <w:lang w:val="ky-KG"/>
        </w:rPr>
        <w:t xml:space="preserve"> </w:t>
      </w:r>
      <w:r w:rsidRPr="00BD2E02">
        <w:rPr>
          <w:b/>
          <w:bCs/>
          <w:sz w:val="26"/>
          <w:szCs w:val="26"/>
          <w:lang w:val="ky-KG"/>
        </w:rPr>
        <w:t>Список руководителей групп по оценке</w:t>
      </w:r>
      <w:bookmarkEnd w:id="277"/>
      <w:r w:rsidR="00321EF5">
        <w:rPr>
          <w:b/>
          <w:bCs/>
          <w:sz w:val="26"/>
          <w:szCs w:val="26"/>
          <w:lang w:val="ky-KG"/>
        </w:rPr>
        <w:t xml:space="preserve"> </w:t>
      </w:r>
      <w:r w:rsidR="00321EF5" w:rsidRPr="00321EF5">
        <w:rPr>
          <w:b/>
          <w:bCs/>
          <w:color w:val="FF0000"/>
          <w:sz w:val="26"/>
          <w:szCs w:val="26"/>
          <w:highlight w:val="green"/>
          <w:lang w:val="ky-KG"/>
        </w:rPr>
        <w:t>ведущих оце</w:t>
      </w:r>
      <w:ins w:id="278" w:author="Турлоева Айша Бадрудиновна" w:date="2025-02-05T14:53:00Z">
        <w:r w:rsidR="009F6F9B">
          <w:rPr>
            <w:b/>
            <w:bCs/>
            <w:color w:val="FF0000"/>
            <w:sz w:val="26"/>
            <w:szCs w:val="26"/>
            <w:highlight w:val="green"/>
            <w:lang w:val="ky-KG"/>
          </w:rPr>
          <w:t>н</w:t>
        </w:r>
      </w:ins>
      <w:r w:rsidR="00321EF5" w:rsidRPr="00321EF5">
        <w:rPr>
          <w:b/>
          <w:bCs/>
          <w:color w:val="FF0000"/>
          <w:sz w:val="26"/>
          <w:szCs w:val="26"/>
          <w:highlight w:val="green"/>
          <w:lang w:val="ky-KG"/>
        </w:rPr>
        <w:t>щиков</w:t>
      </w:r>
    </w:p>
    <w:p w14:paraId="3488BB04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2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507"/>
        <w:gridCol w:w="1507"/>
        <w:gridCol w:w="1507"/>
        <w:gridCol w:w="1507"/>
        <w:gridCol w:w="1054"/>
        <w:gridCol w:w="1394"/>
        <w:gridCol w:w="1381"/>
        <w:gridCol w:w="953"/>
        <w:gridCol w:w="1085"/>
      </w:tblGrid>
      <w:tr w:rsidR="00A32C41" w:rsidRPr="00BD2E02" w14:paraId="1C35CDC6" w14:textId="77777777" w:rsidTr="00A32C41">
        <w:trPr>
          <w:trHeight w:val="864"/>
        </w:trPr>
        <w:tc>
          <w:tcPr>
            <w:tcW w:w="886" w:type="dxa"/>
            <w:shd w:val="clear" w:color="auto" w:fill="auto"/>
          </w:tcPr>
          <w:p w14:paraId="7C7B56E6" w14:textId="03E58589" w:rsidR="00A32C41" w:rsidRPr="00612D1F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1507" w:type="dxa"/>
          </w:tcPr>
          <w:p w14:paraId="4FC57921" w14:textId="174078C4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Фамилия</w:t>
            </w:r>
          </w:p>
        </w:tc>
        <w:tc>
          <w:tcPr>
            <w:tcW w:w="1507" w:type="dxa"/>
          </w:tcPr>
          <w:p w14:paraId="29DAC363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Префикс</w:t>
            </w:r>
          </w:p>
          <w:p w14:paraId="48867AD1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Ms.</w:t>
            </w:r>
          </w:p>
          <w:p w14:paraId="72BBC23C" w14:textId="6A227333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Mr.</w:t>
            </w:r>
          </w:p>
        </w:tc>
        <w:tc>
          <w:tcPr>
            <w:tcW w:w="1507" w:type="dxa"/>
          </w:tcPr>
          <w:p w14:paraId="46AA4C1C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Пол</w:t>
            </w:r>
          </w:p>
          <w:p w14:paraId="7F143EA3" w14:textId="0E36AD2F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BD2E02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1507" w:type="dxa"/>
          </w:tcPr>
          <w:p w14:paraId="3CD12989" w14:textId="0ECD8FD9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22C1BC94" w14:textId="5DEBDEDA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</w:t>
            </w:r>
          </w:p>
          <w:p w14:paraId="7D6C3987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3BE7DFFD" w14:textId="77777777" w:rsidR="00A32C41" w:rsidRPr="00612D1F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4813" w:type="dxa"/>
            <w:gridSpan w:val="4"/>
            <w:shd w:val="clear" w:color="auto" w:fill="auto"/>
            <w:noWrap/>
            <w:hideMark/>
          </w:tcPr>
          <w:p w14:paraId="63E593C3" w14:textId="77777777" w:rsidR="00A32C41" w:rsidRPr="00612D1F" w:rsidRDefault="00A32C41" w:rsidP="00A32C41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Контакты</w:t>
            </w:r>
          </w:p>
        </w:tc>
      </w:tr>
      <w:tr w:rsidR="00A32C41" w:rsidRPr="00BD2E02" w14:paraId="5F98EADF" w14:textId="77777777" w:rsidTr="00A32C41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5723E751" w14:textId="77777777" w:rsidR="00A32C41" w:rsidRPr="00612D1F" w:rsidRDefault="00A32C41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</w:tcPr>
          <w:p w14:paraId="469F6847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885BC9D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7E8B98B0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E0BB621" w14:textId="46B3E601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176DE5B8" w14:textId="3F334C8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6E128EC5" w14:textId="77777777" w:rsidR="00A32C41" w:rsidRPr="00612D1F" w:rsidRDefault="00A32C41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14:paraId="4824C1D6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452D16F8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Элетронная почта</w:t>
            </w:r>
          </w:p>
        </w:tc>
        <w:tc>
          <w:tcPr>
            <w:tcW w:w="953" w:type="dxa"/>
            <w:shd w:val="clear" w:color="auto" w:fill="auto"/>
            <w:hideMark/>
          </w:tcPr>
          <w:p w14:paraId="6DD6F4F8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Телефон</w:t>
            </w:r>
          </w:p>
        </w:tc>
        <w:tc>
          <w:tcPr>
            <w:tcW w:w="1085" w:type="dxa"/>
            <w:shd w:val="clear" w:color="auto" w:fill="auto"/>
          </w:tcPr>
          <w:p w14:paraId="6A80B5DE" w14:textId="77777777" w:rsidR="00A32C41" w:rsidRPr="00612D1F" w:rsidRDefault="00A32C41" w:rsidP="00A32C41">
            <w:pPr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кандидата</w:t>
            </w:r>
          </w:p>
        </w:tc>
      </w:tr>
    </w:tbl>
    <w:p w14:paraId="38DBD4E7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1251"/>
        <w:gridCol w:w="1262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629"/>
      </w:tblGrid>
      <w:tr w:rsidR="00A32C41" w:rsidRPr="000448AB" w14:paraId="3A442F2A" w14:textId="77777777" w:rsidTr="000448AB">
        <w:trPr>
          <w:trHeight w:val="288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AFF36C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bookmarkStart w:id="279" w:name="_Hlk179904859"/>
            <w:r w:rsidRPr="000448AB">
              <w:rPr>
                <w:b/>
                <w:bCs/>
                <w:color w:val="000000"/>
                <w:sz w:val="18"/>
                <w:lang w:val="ky-KG"/>
              </w:rPr>
              <w:t>Области аккредитации</w:t>
            </w:r>
            <w:r w:rsidRPr="000448AB">
              <w:rPr>
                <w:b/>
                <w:bCs/>
                <w:color w:val="000000"/>
                <w:sz w:val="18"/>
              </w:rPr>
              <w:t xml:space="preserve"> /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33E6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EB34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CEBE6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D2D7BA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AB0078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3DC5D8" w14:textId="77777777" w:rsidR="00A32C41" w:rsidRPr="000448AB" w:rsidRDefault="00A32C41" w:rsidP="00FD3A3A">
            <w:pPr>
              <w:jc w:val="center"/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DBEFE5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F0AC4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CF498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603A92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3B43A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15EFF5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A37081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FF148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7850FE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E117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  <w:r w:rsidRPr="000448AB">
              <w:rPr>
                <w:color w:val="000000"/>
                <w:sz w:val="18"/>
              </w:rPr>
              <w:t> 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E767" w14:textId="77777777" w:rsidR="00A32C41" w:rsidRPr="000448AB" w:rsidRDefault="00A32C41" w:rsidP="00FD3A3A">
            <w:pPr>
              <w:rPr>
                <w:color w:val="000000"/>
                <w:sz w:val="18"/>
              </w:rPr>
            </w:pPr>
          </w:p>
        </w:tc>
      </w:tr>
      <w:tr w:rsidR="00A32C41" w:rsidRPr="000448AB" w14:paraId="3C393A4D" w14:textId="77777777" w:rsidTr="000448AB">
        <w:trPr>
          <w:trHeight w:val="130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2271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Биобанкинг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13E7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Калибровка</w:t>
            </w:r>
          </w:p>
          <w:p w14:paraId="6C802E20" w14:textId="190CE72D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4CA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Испытания</w:t>
            </w:r>
          </w:p>
          <w:p w14:paraId="0C76831B" w14:textId="15F06833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C9DE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Инспекция</w:t>
            </w:r>
          </w:p>
          <w:p w14:paraId="3990517D" w14:textId="7D95EF7B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  <w:lang w:val="en-US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1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702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0877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B830" w14:textId="0507C379" w:rsidR="00A32C41" w:rsidRPr="000448AB" w:rsidRDefault="00A32C41" w:rsidP="000448AB">
            <w:pPr>
              <w:jc w:val="center"/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FF0000"/>
                <w:sz w:val="18"/>
              </w:rPr>
              <w:t xml:space="preserve">ISO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E61F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  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17043</w:t>
            </w:r>
          </w:p>
          <w:p w14:paraId="4F4F278D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2277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Сертификация систем менеджмента</w:t>
            </w:r>
          </w:p>
          <w:p w14:paraId="4F100BB1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64AF" w14:textId="77777777" w:rsidR="00A32C41" w:rsidRPr="000448AB" w:rsidRDefault="00A32C41" w:rsidP="00FD3A3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Органы по валидации/верификации парниковых газов</w:t>
            </w:r>
            <w:r w:rsidRPr="000448AB">
              <w:rPr>
                <w:b/>
                <w:bCs/>
                <w:color w:val="000000"/>
                <w:sz w:val="18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702D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  <w:lang w:val="ky-KG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700D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ISO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000000"/>
                <w:sz w:val="18"/>
                <w:lang w:val="en-US"/>
              </w:rPr>
              <w:t>IEC</w:t>
            </w:r>
            <w:r w:rsidRPr="000448AB">
              <w:rPr>
                <w:b/>
                <w:bCs/>
                <w:color w:val="000000"/>
                <w:sz w:val="18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17024</w:t>
            </w:r>
          </w:p>
          <w:p w14:paraId="634F6662" w14:textId="77777777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9843" w14:textId="2D30C152" w:rsidR="00A32C41" w:rsidRPr="000448AB" w:rsidRDefault="00A32C41" w:rsidP="00FD3A3A">
            <w:pPr>
              <w:rPr>
                <w:b/>
                <w:bCs/>
                <w:color w:val="000000"/>
                <w:sz w:val="18"/>
              </w:rPr>
            </w:pPr>
            <w:r w:rsidRPr="000448AB">
              <w:rPr>
                <w:b/>
                <w:bCs/>
                <w:color w:val="000000"/>
                <w:sz w:val="18"/>
                <w:lang w:val="ky-KG"/>
              </w:rPr>
              <w:t>Валидация</w:t>
            </w:r>
            <w:r w:rsidRPr="000448AB">
              <w:rPr>
                <w:b/>
                <w:bCs/>
                <w:color w:val="000000"/>
                <w:sz w:val="18"/>
              </w:rPr>
              <w:t xml:space="preserve">/ </w:t>
            </w:r>
            <w:r w:rsidRPr="000448AB">
              <w:rPr>
                <w:b/>
                <w:bCs/>
                <w:color w:val="000000"/>
                <w:sz w:val="18"/>
                <w:lang w:val="ky-KG"/>
              </w:rPr>
              <w:t>Верификация</w:t>
            </w:r>
            <w:r w:rsidR="000448AB">
              <w:rPr>
                <w:b/>
                <w:bCs/>
                <w:color w:val="000000"/>
                <w:sz w:val="18"/>
                <w:lang w:val="ky-KG"/>
              </w:rPr>
              <w:t xml:space="preserve"> </w:t>
            </w:r>
            <w:r w:rsidRPr="000448AB">
              <w:rPr>
                <w:b/>
                <w:bCs/>
                <w:color w:val="000000"/>
                <w:sz w:val="18"/>
              </w:rPr>
              <w:t>(ISO/IEC 17029)</w:t>
            </w:r>
          </w:p>
        </w:tc>
      </w:tr>
      <w:bookmarkEnd w:id="279"/>
    </w:tbl>
    <w:p w14:paraId="7782F82D" w14:textId="77777777" w:rsidR="00BD2E02" w:rsidRPr="00BD2E02" w:rsidRDefault="00BD2E02" w:rsidP="00F351C4">
      <w:pPr>
        <w:spacing w:after="200" w:line="276" w:lineRule="auto"/>
        <w:jc w:val="both"/>
        <w:rPr>
          <w:szCs w:val="28"/>
        </w:rPr>
      </w:pP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1076"/>
        <w:gridCol w:w="986"/>
        <w:gridCol w:w="1623"/>
        <w:gridCol w:w="1209"/>
        <w:gridCol w:w="1258"/>
        <w:gridCol w:w="1204"/>
        <w:gridCol w:w="1434"/>
      </w:tblGrid>
      <w:tr w:rsidR="00BD2E02" w:rsidRPr="00BD2E02" w14:paraId="525671B2" w14:textId="77777777" w:rsidTr="00FD3A3A">
        <w:trPr>
          <w:trHeight w:val="828"/>
        </w:trPr>
        <w:tc>
          <w:tcPr>
            <w:tcW w:w="1201" w:type="dxa"/>
            <w:shd w:val="clear" w:color="auto" w:fill="auto"/>
            <w:hideMark/>
          </w:tcPr>
          <w:p w14:paraId="4F45634D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Заявка для кандидата в группу по оценке</w:t>
            </w:r>
          </w:p>
        </w:tc>
        <w:tc>
          <w:tcPr>
            <w:tcW w:w="1094" w:type="dxa"/>
            <w:shd w:val="clear" w:color="auto" w:fill="auto"/>
            <w:hideMark/>
          </w:tcPr>
          <w:p w14:paraId="33FF57AA" w14:textId="791DCBCB" w:rsidR="00BD2E02" w:rsidRPr="001416F0" w:rsidRDefault="001416F0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416F0">
              <w:rPr>
                <w:b/>
                <w:bCs/>
                <w:color w:val="FF0000"/>
                <w:lang w:val="ky-KG"/>
              </w:rPr>
              <w:t>Резюме</w:t>
            </w:r>
            <w:r>
              <w:rPr>
                <w:b/>
                <w:bCs/>
                <w:color w:val="000000"/>
                <w:lang w:val="ky-KG"/>
              </w:rPr>
              <w:t xml:space="preserve"> </w:t>
            </w:r>
          </w:p>
        </w:tc>
        <w:tc>
          <w:tcPr>
            <w:tcW w:w="977" w:type="dxa"/>
            <w:shd w:val="clear" w:color="auto" w:fill="auto"/>
            <w:hideMark/>
          </w:tcPr>
          <w:p w14:paraId="65D2F4AA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Тренинг члнов группы</w:t>
            </w:r>
          </w:p>
        </w:tc>
        <w:tc>
          <w:tcPr>
            <w:tcW w:w="1618" w:type="dxa"/>
            <w:shd w:val="clear" w:color="auto" w:fill="auto"/>
            <w:hideMark/>
          </w:tcPr>
          <w:p w14:paraId="69010AC7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Последнее подтверждение эффективности</w:t>
            </w:r>
          </w:p>
        </w:tc>
        <w:tc>
          <w:tcPr>
            <w:tcW w:w="1188" w:type="dxa"/>
            <w:shd w:val="clear" w:color="auto" w:fill="auto"/>
            <w:hideMark/>
          </w:tcPr>
          <w:p w14:paraId="68075925" w14:textId="77777777" w:rsidR="00BD2E02" w:rsidRPr="001562C2" w:rsidRDefault="00BD2E02" w:rsidP="00FD3A3A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Последний тренинг</w:t>
            </w:r>
          </w:p>
        </w:tc>
        <w:tc>
          <w:tcPr>
            <w:tcW w:w="1265" w:type="dxa"/>
            <w:shd w:val="clear" w:color="auto" w:fill="auto"/>
            <w:hideMark/>
          </w:tcPr>
          <w:p w14:paraId="12060897" w14:textId="15A2C408" w:rsidR="000448AB" w:rsidRPr="000448AB" w:rsidRDefault="000448AB" w:rsidP="00FD3A3A">
            <w:pPr>
              <w:jc w:val="center"/>
              <w:rPr>
                <w:b/>
                <w:bCs/>
                <w:color w:val="FF0000"/>
              </w:rPr>
            </w:pPr>
            <w:r w:rsidRPr="000448AB">
              <w:rPr>
                <w:b/>
                <w:bCs/>
                <w:color w:val="FF0000"/>
                <w:sz w:val="18"/>
              </w:rPr>
              <w:t>ISO</w:t>
            </w:r>
            <w:r w:rsidRPr="000448AB">
              <w:rPr>
                <w:b/>
                <w:bCs/>
                <w:color w:val="FF0000"/>
                <w:sz w:val="18"/>
                <w:lang w:val="ky-KG"/>
              </w:rPr>
              <w:t>/</w:t>
            </w:r>
            <w:r w:rsidRPr="000448AB">
              <w:rPr>
                <w:b/>
                <w:bCs/>
                <w:color w:val="FF0000"/>
                <w:sz w:val="18"/>
                <w:lang w:val="en-US"/>
              </w:rPr>
              <w:t>IEC</w:t>
            </w:r>
          </w:p>
          <w:p w14:paraId="7CF3CD02" w14:textId="25784544" w:rsidR="00BD2E02" w:rsidRPr="001562C2" w:rsidRDefault="00BD2E02" w:rsidP="00FD3A3A">
            <w:pPr>
              <w:jc w:val="center"/>
              <w:rPr>
                <w:b/>
                <w:bCs/>
              </w:rPr>
            </w:pPr>
            <w:r w:rsidRPr="001562C2">
              <w:rPr>
                <w:b/>
                <w:bCs/>
              </w:rPr>
              <w:t>17011:2017</w:t>
            </w:r>
          </w:p>
        </w:tc>
        <w:tc>
          <w:tcPr>
            <w:tcW w:w="1163" w:type="dxa"/>
            <w:shd w:val="clear" w:color="auto" w:fill="auto"/>
            <w:hideMark/>
          </w:tcPr>
          <w:p w14:paraId="300CCD7F" w14:textId="77777777" w:rsidR="00BD2E02" w:rsidRPr="001562C2" w:rsidRDefault="00BD2E02" w:rsidP="00FD3A3A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Удаленная оценка</w:t>
            </w:r>
          </w:p>
        </w:tc>
        <w:tc>
          <w:tcPr>
            <w:tcW w:w="1482" w:type="dxa"/>
            <w:shd w:val="clear" w:color="auto" w:fill="auto"/>
            <w:hideMark/>
          </w:tcPr>
          <w:p w14:paraId="76346011" w14:textId="77777777" w:rsidR="00BD2E02" w:rsidRPr="001562C2" w:rsidRDefault="00BD2E02" w:rsidP="00FD3A3A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Оценки</w:t>
            </w:r>
          </w:p>
        </w:tc>
      </w:tr>
    </w:tbl>
    <w:p w14:paraId="703AFDF5" w14:textId="346DE8A6" w:rsidR="00BD2E02" w:rsidRPr="00BD2E02" w:rsidRDefault="00BD2E02" w:rsidP="00F351C4">
      <w:pPr>
        <w:spacing w:after="200" w:line="276" w:lineRule="auto"/>
        <w:jc w:val="both"/>
        <w:rPr>
          <w:szCs w:val="28"/>
        </w:rPr>
        <w:sectPr w:rsidR="00BD2E02" w:rsidRPr="00BD2E02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</w:p>
    <w:p w14:paraId="602C7E8F" w14:textId="3DB109F8" w:rsidR="000F0777" w:rsidRPr="00321EF5" w:rsidRDefault="000F0777" w:rsidP="007E09BF">
      <w:pPr>
        <w:pStyle w:val="2"/>
        <w:jc w:val="center"/>
        <w:rPr>
          <w:b/>
          <w:bCs/>
          <w:strike/>
          <w:lang w:val="ky-KG"/>
        </w:rPr>
      </w:pPr>
      <w:bookmarkStart w:id="280" w:name="_Toc179980452"/>
      <w:bookmarkStart w:id="281" w:name="_Hlk179926166"/>
      <w:bookmarkStart w:id="282" w:name="_Toc342517165"/>
      <w:r w:rsidRPr="007E09BF">
        <w:rPr>
          <w:b/>
          <w:bCs/>
        </w:rPr>
        <w:lastRenderedPageBreak/>
        <w:t>ПриложениеА3</w:t>
      </w:r>
      <w:r w:rsidR="00EE484E" w:rsidRPr="007E09BF">
        <w:rPr>
          <w:b/>
          <w:bCs/>
        </w:rPr>
        <w:t xml:space="preserve"> </w:t>
      </w:r>
      <w:r w:rsidRPr="007E09BF">
        <w:t>(обязательное)</w:t>
      </w:r>
      <w:r w:rsidR="00D44C90" w:rsidRPr="007E09BF">
        <w:rPr>
          <w:b/>
          <w:bCs/>
        </w:rPr>
        <w:t xml:space="preserve"> </w:t>
      </w:r>
      <w:r w:rsidR="00EE484E" w:rsidRPr="007E09BF">
        <w:rPr>
          <w:b/>
          <w:bCs/>
        </w:rPr>
        <w:t>Номинация</w:t>
      </w:r>
      <w:r w:rsidRPr="007E09BF">
        <w:rPr>
          <w:b/>
          <w:bCs/>
        </w:rPr>
        <w:t xml:space="preserve"> для кандидата в </w:t>
      </w:r>
      <w:r w:rsidRPr="00321EF5">
        <w:rPr>
          <w:b/>
          <w:bCs/>
          <w:strike/>
          <w:highlight w:val="yellow"/>
        </w:rPr>
        <w:t>группу по оценке</w:t>
      </w:r>
      <w:bookmarkEnd w:id="280"/>
      <w:r w:rsidR="00321EF5">
        <w:rPr>
          <w:b/>
          <w:bCs/>
          <w:strike/>
          <w:lang w:val="ky-KG"/>
        </w:rPr>
        <w:t xml:space="preserve"> </w:t>
      </w:r>
      <w:r w:rsidR="00321EF5" w:rsidRPr="00321EF5">
        <w:rPr>
          <w:b/>
          <w:bCs/>
          <w:color w:val="FF0000"/>
          <w:lang w:val="ky-KG"/>
        </w:rPr>
        <w:t>в паритеные оцещики</w:t>
      </w:r>
    </w:p>
    <w:p w14:paraId="7CBB671F" w14:textId="77777777" w:rsidR="00F3441B" w:rsidRPr="00F3441B" w:rsidRDefault="00F3441B" w:rsidP="00F3441B">
      <w:pPr>
        <w:rPr>
          <w:rFonts w:eastAsia="MS Mincho"/>
          <w:lang w:val="ky-KG"/>
        </w:rPr>
      </w:pPr>
    </w:p>
    <w:bookmarkEnd w:id="281"/>
    <w:p w14:paraId="26002D69" w14:textId="1BF76C89" w:rsidR="000F0777" w:rsidRPr="00F3441B" w:rsidRDefault="000F0777" w:rsidP="00F3441B">
      <w:pPr>
        <w:jc w:val="center"/>
        <w:rPr>
          <w:rFonts w:eastAsia="MS Mincho"/>
          <w:b/>
          <w:i/>
          <w:iCs/>
          <w:sz w:val="24"/>
          <w:szCs w:val="24"/>
          <w:lang w:eastAsia="ja-JP"/>
        </w:rPr>
      </w:pP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(Пожалуйста, заполните эту форму в электронном виде в MS </w:t>
      </w:r>
      <w:proofErr w:type="spellStart"/>
      <w:r w:rsidRPr="00F3441B">
        <w:rPr>
          <w:rFonts w:eastAsia="MS Mincho"/>
          <w:i/>
          <w:iCs/>
          <w:sz w:val="24"/>
          <w:szCs w:val="24"/>
          <w:lang w:eastAsia="ja-JP"/>
        </w:rPr>
        <w:t>Word</w:t>
      </w:r>
      <w:proofErr w:type="spellEnd"/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 и перешлите </w:t>
      </w:r>
      <w:proofErr w:type="gramStart"/>
      <w:r w:rsidRPr="00F3441B">
        <w:rPr>
          <w:rFonts w:eastAsia="MS Mincho"/>
          <w:i/>
          <w:iCs/>
          <w:sz w:val="24"/>
          <w:szCs w:val="24"/>
          <w:lang w:eastAsia="ja-JP"/>
        </w:rPr>
        <w:t>ее  секретарю</w:t>
      </w:r>
      <w:proofErr w:type="gramEnd"/>
      <w:r w:rsidR="00657DB3" w:rsidRPr="00FD3A3A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283" w:name="_Hlk179926310"/>
      <w:r w:rsidRPr="00F3441B">
        <w:rPr>
          <w:rFonts w:eastAsia="MS Mincho"/>
          <w:i/>
          <w:iCs/>
          <w:sz w:val="24"/>
          <w:szCs w:val="24"/>
          <w:lang w:eastAsia="ja-JP"/>
        </w:rPr>
        <w:t>(</w:t>
      </w:r>
      <w:r w:rsidR="00657DB3">
        <w:fldChar w:fldCharType="begin"/>
      </w:r>
      <w:r w:rsidR="00657DB3">
        <w:instrText>HYPERLINK "mailto:easc@easc.org.by"</w:instrText>
      </w:r>
      <w:r w:rsidR="00657DB3">
        <w:fldChar w:fldCharType="separate"/>
      </w:r>
      <w:r w:rsidR="00657DB3" w:rsidRPr="00F3441B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val="en-US" w:eastAsia="ja-JP"/>
        </w:rPr>
        <w:t>easc</w:t>
      </w:r>
      <w:r w:rsidR="00657DB3" w:rsidRPr="00553F29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eastAsia="ja-JP"/>
          <w:rPrChange w:id="284" w:author="Турлоева Айша Бадрудиновна" w:date="2025-02-05T11:02:00Z">
            <w:rPr>
              <w:rStyle w:val="af"/>
              <w:rFonts w:asciiTheme="minorHAnsi" w:eastAsia="MS Mincho" w:hAnsiTheme="minorHAnsi" w:cstheme="minorHAnsi"/>
              <w:i/>
              <w:iCs/>
              <w:sz w:val="24"/>
              <w:szCs w:val="24"/>
              <w:lang w:val="en-US" w:eastAsia="ja-JP"/>
            </w:rPr>
          </w:rPrChange>
        </w:rPr>
        <w:t>@</w:t>
      </w:r>
      <w:r w:rsidR="00657DB3" w:rsidRPr="00F3441B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val="en-US" w:eastAsia="ja-JP"/>
        </w:rPr>
        <w:t>easc</w:t>
      </w:r>
      <w:r w:rsidR="00657DB3" w:rsidRPr="00553F29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eastAsia="ja-JP"/>
          <w:rPrChange w:id="285" w:author="Турлоева Айша Бадрудиновна" w:date="2025-02-05T11:02:00Z">
            <w:rPr>
              <w:rStyle w:val="af"/>
              <w:rFonts w:asciiTheme="minorHAnsi" w:eastAsia="MS Mincho" w:hAnsiTheme="minorHAnsi" w:cstheme="minorHAnsi"/>
              <w:i/>
              <w:iCs/>
              <w:sz w:val="24"/>
              <w:szCs w:val="24"/>
              <w:lang w:val="en-US" w:eastAsia="ja-JP"/>
            </w:rPr>
          </w:rPrChange>
        </w:rPr>
        <w:t>.</w:t>
      </w:r>
      <w:r w:rsidR="00657DB3" w:rsidRPr="00F3441B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val="en-US" w:eastAsia="ja-JP"/>
        </w:rPr>
        <w:t>org</w:t>
      </w:r>
      <w:r w:rsidR="00657DB3" w:rsidRPr="00553F29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eastAsia="ja-JP"/>
          <w:rPrChange w:id="286" w:author="Турлоева Айша Бадрудиновна" w:date="2025-02-05T11:02:00Z">
            <w:rPr>
              <w:rStyle w:val="af"/>
              <w:rFonts w:asciiTheme="minorHAnsi" w:eastAsia="MS Mincho" w:hAnsiTheme="minorHAnsi" w:cstheme="minorHAnsi"/>
              <w:i/>
              <w:iCs/>
              <w:sz w:val="24"/>
              <w:szCs w:val="24"/>
              <w:lang w:val="en-US" w:eastAsia="ja-JP"/>
            </w:rPr>
          </w:rPrChange>
        </w:rPr>
        <w:t>.</w:t>
      </w:r>
      <w:r w:rsidR="00657DB3" w:rsidRPr="00F3441B">
        <w:rPr>
          <w:rStyle w:val="af"/>
          <w:rFonts w:asciiTheme="minorHAnsi" w:eastAsia="MS Mincho" w:hAnsiTheme="minorHAnsi" w:cstheme="minorHAnsi"/>
          <w:i/>
          <w:iCs/>
          <w:sz w:val="24"/>
          <w:szCs w:val="24"/>
          <w:lang w:val="en-US" w:eastAsia="ja-JP"/>
        </w:rPr>
        <w:t>by</w:t>
      </w:r>
      <w:r w:rsidR="00657DB3">
        <w:fldChar w:fldCharType="end"/>
      </w:r>
      <w:r w:rsidR="00657DB3" w:rsidRPr="00553F29">
        <w:rPr>
          <w:rFonts w:eastAsia="MS Mincho"/>
          <w:i/>
          <w:iCs/>
          <w:sz w:val="24"/>
          <w:szCs w:val="24"/>
          <w:lang w:eastAsia="ja-JP"/>
          <w:rPrChange w:id="287" w:author="Турлоева Айша Бадрудиновна" w:date="2025-02-05T11:02:00Z">
            <w:rPr>
              <w:rFonts w:eastAsia="MS Mincho"/>
              <w:i/>
              <w:iCs/>
              <w:sz w:val="24"/>
              <w:szCs w:val="24"/>
              <w:lang w:val="en-US" w:eastAsia="ja-JP"/>
            </w:rPr>
          </w:rPrChange>
        </w:rPr>
        <w:t xml:space="preserve"> </w:t>
      </w: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) </w:t>
      </w:r>
      <w:bookmarkEnd w:id="283"/>
      <w:r w:rsidRPr="00F3441B">
        <w:rPr>
          <w:rFonts w:eastAsia="MS Mincho"/>
          <w:i/>
          <w:iCs/>
          <w:sz w:val="24"/>
          <w:szCs w:val="24"/>
          <w:lang w:eastAsia="ja-JP"/>
        </w:rPr>
        <w:t>со всей необходимой подтверждающей документацией)</w:t>
      </w:r>
    </w:p>
    <w:p w14:paraId="6FDAD97A" w14:textId="46E1AD6D" w:rsidR="000F0777" w:rsidRPr="00BB37FB" w:rsidRDefault="000F0777" w:rsidP="00657DB3">
      <w:pPr>
        <w:jc w:val="both"/>
        <w:rPr>
          <w:rFonts w:asciiTheme="minorHAnsi" w:eastAsia="MS Mincho" w:hAnsiTheme="minorHAnsi"/>
          <w:b/>
          <w:i/>
          <w:iCs/>
          <w:sz w:val="24"/>
          <w:szCs w:val="24"/>
          <w:lang w:val="ky-KG" w:eastAsia="ja-JP"/>
        </w:rPr>
      </w:pPr>
      <w:r w:rsidRPr="00BB37FB">
        <w:rPr>
          <w:rFonts w:eastAsia="MS Mincho"/>
          <w:i/>
          <w:iCs/>
          <w:sz w:val="24"/>
          <w:szCs w:val="24"/>
          <w:lang w:eastAsia="ja-JP"/>
        </w:rPr>
        <w:t>Перед заполнением этой формы и назначением оценщик</w:t>
      </w:r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ом</w:t>
      </w:r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288" w:name="_Hlk179906933"/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bookmarkEnd w:id="288"/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, пожалуйста, прочитайте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настоящий </w:t>
      </w:r>
      <w:r w:rsidR="004740B6" w:rsidRPr="00BB37FB">
        <w:rPr>
          <w:rFonts w:asciiTheme="minorHAnsi" w:eastAsia="SimSun" w:hAnsiTheme="minorHAnsi"/>
          <w:bCs/>
          <w:i/>
          <w:iCs/>
          <w:sz w:val="24"/>
          <w:szCs w:val="24"/>
          <w:lang w:val="ky-KG" w:eastAsia="en-US"/>
        </w:rPr>
        <w:t>документ.</w:t>
      </w:r>
    </w:p>
    <w:p w14:paraId="39D61056" w14:textId="1C05F98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В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соответствии с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>настоящим документом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,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член группы по оценке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по оценке или кандидат должны соответствовать следующим критериям:</w:t>
      </w:r>
    </w:p>
    <w:p w14:paraId="643D8630" w14:textId="5AC70D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bookmarkStart w:id="289" w:name="_Hlk130100051"/>
      <w:r w:rsidRPr="00BB37FB">
        <w:rPr>
          <w:rFonts w:eastAsia="MS Mincho"/>
          <w:i/>
          <w:iCs/>
          <w:sz w:val="24"/>
          <w:szCs w:val="24"/>
          <w:lang w:val="ky-KG" w:eastAsia="ja-JP"/>
        </w:rPr>
        <w:t>-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быть действующим и штатным сотрудником назначающего органа по аккредитации (нанятые по контракту оценщики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не приемлемы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);</w:t>
      </w:r>
    </w:p>
    <w:p w14:paraId="2751BC33" w14:textId="27921C9C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5ADC56D" w14:textId="289D8B8E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желательно иметь опыт управления программами аккредитации;</w:t>
      </w:r>
    </w:p>
    <w:p w14:paraId="767B925A" w14:textId="7173CC27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прове</w:t>
      </w:r>
      <w:ins w:id="290" w:author="Турлоева Айша Бадрудиновна" w:date="2025-02-05T14:53:00Z">
        <w:r w:rsidR="009F6F9B">
          <w:rPr>
            <w:rFonts w:eastAsia="MS Mincho"/>
            <w:i/>
            <w:iCs/>
            <w:sz w:val="24"/>
            <w:szCs w:val="24"/>
            <w:lang w:eastAsia="ja-JP"/>
          </w:rPr>
          <w:t xml:space="preserve">дение </w:t>
        </w:r>
      </w:ins>
      <w:del w:id="291" w:author="Турлоева Айша Бадрудиновна" w:date="2025-02-05T14:53:00Z">
        <w:r w:rsidR="000F0777" w:rsidRPr="00BB37FB" w:rsidDel="009F6F9B">
          <w:rPr>
            <w:rFonts w:eastAsia="MS Mincho"/>
            <w:i/>
            <w:iCs/>
            <w:sz w:val="24"/>
            <w:szCs w:val="24"/>
            <w:lang w:eastAsia="ja-JP"/>
          </w:rPr>
          <w:delText xml:space="preserve">л значительное количество оценок (т. е. </w:delText>
        </w:r>
      </w:del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не менее 10 оценок в качестве квалифицированного руководителя </w:t>
      </w:r>
      <w:ins w:id="292" w:author="Турлоева Айша Бадрудиновна" w:date="2025-02-05T14:54:00Z">
        <w:r w:rsidR="009F6F9B">
          <w:rPr>
            <w:rFonts w:eastAsia="MS Mincho"/>
            <w:i/>
            <w:iCs/>
            <w:sz w:val="24"/>
            <w:szCs w:val="24"/>
            <w:lang w:eastAsia="ja-JP"/>
          </w:rPr>
          <w:t>г</w:t>
        </w:r>
      </w:ins>
      <w:del w:id="293" w:author="Турлоева Айша Бадрудиновна" w:date="2025-02-05T14:54:00Z">
        <w:r w:rsidR="000F0777" w:rsidRPr="00BB37FB" w:rsidDel="009F6F9B">
          <w:rPr>
            <w:rFonts w:eastAsia="MS Mincho"/>
            <w:i/>
            <w:iCs/>
            <w:sz w:val="24"/>
            <w:szCs w:val="24"/>
            <w:lang w:eastAsia="ja-JP"/>
          </w:rPr>
          <w:delText>Г</w:delText>
        </w:r>
      </w:del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руппы </w:t>
      </w:r>
      <w:ins w:id="294" w:author="Турлоева Айша Бадрудиновна" w:date="2025-02-05T14:54:00Z">
        <w:r w:rsidR="009F6F9B">
          <w:rPr>
            <w:rFonts w:eastAsia="MS Mincho"/>
            <w:i/>
            <w:iCs/>
            <w:sz w:val="24"/>
            <w:szCs w:val="24"/>
            <w:lang w:eastAsia="ja-JP"/>
          </w:rPr>
          <w:t xml:space="preserve">по паритетной </w:t>
        </w:r>
      </w:ins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оценк</w:t>
      </w:r>
      <w:ins w:id="295" w:author="Турлоева Айша Бадрудиновна" w:date="2025-02-05T14:54:00Z">
        <w:r w:rsidR="009F6F9B">
          <w:rPr>
            <w:rFonts w:eastAsia="MS Mincho"/>
            <w:i/>
            <w:iCs/>
            <w:sz w:val="24"/>
            <w:szCs w:val="24"/>
            <w:lang w:eastAsia="ja-JP"/>
          </w:rPr>
          <w:t>е</w:t>
        </w:r>
      </w:ins>
      <w:del w:id="296" w:author="Турлоева Айша Бадрудиновна" w:date="2025-02-05T14:54:00Z">
        <w:r w:rsidR="000F0777" w:rsidRPr="00BB37FB" w:rsidDel="009F6F9B">
          <w:rPr>
            <w:rFonts w:eastAsia="MS Mincho"/>
            <w:i/>
            <w:iCs/>
            <w:sz w:val="24"/>
            <w:szCs w:val="24"/>
            <w:lang w:eastAsia="ja-JP"/>
          </w:rPr>
          <w:delText>и)</w:delText>
        </w:r>
      </w:del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в соответствии с конкретными стандартами уровня 3 и/или Уровня 4;</w:t>
      </w:r>
    </w:p>
    <w:p w14:paraId="7DAA89E4" w14:textId="464D99E0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техническую подготовку, соответствующую сфере признания в качестве эксперта по оценке;</w:t>
      </w:r>
    </w:p>
    <w:p w14:paraId="1278F222" w14:textId="14E578A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обладать глубокими знаниями о применении соответствующих стандартов ISO или ISO /IEC и соответствующих документов IAF / ILAC и других прикладных документов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, а также соответствующих дополнительных требований MRA;</w:t>
      </w:r>
    </w:p>
    <w:p w14:paraId="44EDB108" w14:textId="7075C9F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уметь определять критичность полученных результатов; </w:t>
      </w:r>
    </w:p>
    <w:p w14:paraId="6DAD5FF6" w14:textId="7A74EE6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обладать хорошими навыками межличностного общения;</w:t>
      </w:r>
    </w:p>
    <w:p w14:paraId="2F475B53" w14:textId="6350F2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- владеть русским языком при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использовании переводчиков или электронных приложений, программного обеспечения или оборудования; </w:t>
      </w:r>
    </w:p>
    <w:p w14:paraId="5F875BD6" w14:textId="4B0822DF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способность эффективно работать в команд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е;</w:t>
      </w:r>
      <w:del w:id="297" w:author="Турлоева Айша Бадрудиновна" w:date="2025-02-05T15:02:00Z">
        <w:r w:rsidR="000F0777" w:rsidRPr="00BB37FB" w:rsidDel="00E22FC2">
          <w:rPr>
            <w:rFonts w:eastAsia="MS Mincho"/>
            <w:i/>
            <w:iCs/>
            <w:sz w:val="24"/>
            <w:szCs w:val="24"/>
            <w:lang w:eastAsia="ja-JP"/>
          </w:rPr>
          <w:delText>и</w:delText>
        </w:r>
      </w:del>
    </w:p>
    <w:p w14:paraId="66DB1507" w14:textId="0FAD0165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возможность выезжать в другие страны для проведения оценочных мероприятий. </w:t>
      </w:r>
    </w:p>
    <w:bookmarkEnd w:id="289"/>
    <w:p w14:paraId="7DC2AA25" w14:textId="77777777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</w:p>
    <w:p w14:paraId="30065044" w14:textId="011F038F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  <w:r w:rsidRPr="00BB37FB">
        <w:rPr>
          <w:rFonts w:eastAsia="MS Mincho"/>
          <w:i/>
          <w:iCs/>
          <w:sz w:val="24"/>
          <w:szCs w:val="22"/>
          <w:lang w:eastAsia="ja-JP"/>
        </w:rPr>
        <w:t xml:space="preserve">ПРИМЕЧАНИЕ      Критерии опыта, указанные в пунктах списка, могут быть отменены, если область или подраздел являются новыми для </w:t>
      </w:r>
      <w:r w:rsidR="00556CC6" w:rsidRPr="00BB37FB">
        <w:rPr>
          <w:rFonts w:eastAsia="MS Mincho"/>
          <w:i/>
          <w:iCs/>
          <w:sz w:val="24"/>
          <w:szCs w:val="22"/>
          <w:lang w:val="ky-KG" w:eastAsia="ja-JP"/>
        </w:rPr>
        <w:t xml:space="preserve">Соглашения </w:t>
      </w:r>
      <w:ins w:id="298" w:author="Турлоева Айша Бадрудиновна" w:date="2025-02-05T15:02:00Z">
        <w:r w:rsidR="00E22FC2">
          <w:rPr>
            <w:rFonts w:eastAsia="MS Mincho"/>
            <w:i/>
            <w:iCs/>
            <w:sz w:val="24"/>
            <w:szCs w:val="22"/>
            <w:lang w:eastAsia="ja-JP"/>
          </w:rPr>
          <w:t xml:space="preserve">Договоренности </w:t>
        </w:r>
        <w:proofErr w:type="gramStart"/>
        <w:r w:rsidR="00E22FC2">
          <w:rPr>
            <w:rFonts w:eastAsia="MS Mincho"/>
            <w:i/>
            <w:iCs/>
            <w:sz w:val="24"/>
            <w:szCs w:val="22"/>
            <w:lang w:eastAsia="ja-JP"/>
          </w:rPr>
          <w:t xml:space="preserve">ЕААС </w:t>
        </w:r>
      </w:ins>
      <w:del w:id="299" w:author="Турлоева Айша Бадрудиновна" w:date="2025-02-05T15:02:00Z">
        <w:r w:rsidRPr="00BB37FB" w:rsidDel="00E22FC2">
          <w:rPr>
            <w:rFonts w:eastAsia="MS Mincho"/>
            <w:i/>
            <w:iCs/>
            <w:sz w:val="24"/>
            <w:szCs w:val="22"/>
            <w:lang w:eastAsia="ja-JP"/>
          </w:rPr>
          <w:delText>MRA</w:delText>
        </w:r>
      </w:del>
      <w:r w:rsidRPr="00BB37FB">
        <w:rPr>
          <w:rFonts w:eastAsia="MS Mincho"/>
          <w:i/>
          <w:iCs/>
          <w:sz w:val="24"/>
          <w:szCs w:val="22"/>
          <w:lang w:eastAsia="ja-JP"/>
        </w:rPr>
        <w:t>.</w:t>
      </w:r>
      <w:proofErr w:type="gramEnd"/>
    </w:p>
    <w:p w14:paraId="7D42203C" w14:textId="77777777" w:rsidR="000F0777" w:rsidRPr="00EF12DD" w:rsidRDefault="000F0777" w:rsidP="000F0777">
      <w:pPr>
        <w:pStyle w:val="1"/>
        <w:jc w:val="center"/>
        <w:rPr>
          <w:rFonts w:asciiTheme="minorHAnsi" w:eastAsia="MS Mincho" w:hAnsiTheme="minorHAnsi" w:cstheme="minorHAnsi"/>
          <w:b w:val="0"/>
          <w:i/>
          <w:color w:val="FF0000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3DF072DA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6CDB8E56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b/>
                <w:bCs/>
                <w:szCs w:val="22"/>
                <w:lang w:eastAsia="en-AU"/>
              </w:rPr>
            </w:pPr>
            <w:r w:rsidRPr="00657DB3">
              <w:rPr>
                <w:b/>
                <w:bCs/>
                <w:szCs w:val="22"/>
                <w:lang w:eastAsia="en-AU"/>
              </w:rPr>
              <w:t>Данные о кандидате</w:t>
            </w:r>
          </w:p>
        </w:tc>
      </w:tr>
      <w:tr w:rsidR="000F0777" w:rsidRPr="00657DB3" w14:paraId="6F298ADF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4C72E78B" w14:textId="6C8FE975" w:rsidR="000F0777" w:rsidRPr="00321EF5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val="ky-KG" w:eastAsia="en-AU"/>
              </w:rPr>
            </w:pPr>
            <w:r w:rsidRPr="00321EF5">
              <w:rPr>
                <w:szCs w:val="22"/>
                <w:highlight w:val="green"/>
                <w:lang w:eastAsia="en-AU"/>
              </w:rPr>
              <w:t>Префикс (например, мистер/ миссис/ Ms./ Dr.):</w:t>
            </w:r>
            <w:r w:rsidR="00321EF5" w:rsidRPr="00321EF5">
              <w:rPr>
                <w:szCs w:val="22"/>
                <w:highlight w:val="green"/>
                <w:lang w:val="ky-KG" w:eastAsia="en-AU"/>
              </w:rPr>
              <w:t xml:space="preserve"> обсудить</w:t>
            </w:r>
          </w:p>
        </w:tc>
      </w:tr>
      <w:tr w:rsidR="000F0777" w:rsidRPr="00657DB3" w14:paraId="45C69A93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27C182E0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Пол:</w:t>
            </w:r>
          </w:p>
        </w:tc>
      </w:tr>
      <w:tr w:rsidR="000F0777" w:rsidRPr="00657DB3" w14:paraId="72C02395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6F24D304" w14:textId="5456A350" w:rsidR="000F0777" w:rsidRPr="00657DB3" w:rsidRDefault="00556CC6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ФИО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818FEC7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5F8979F8" w14:textId="77777777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Организация:</w:t>
            </w:r>
          </w:p>
        </w:tc>
      </w:tr>
      <w:tr w:rsidR="000F0777" w:rsidRPr="00657DB3" w14:paraId="4FFDB6FF" w14:textId="77777777" w:rsidTr="00FD3A3A">
        <w:tc>
          <w:tcPr>
            <w:tcW w:w="5000" w:type="pct"/>
            <w:tcBorders>
              <w:left w:val="nil"/>
              <w:right w:val="nil"/>
            </w:tcBorders>
          </w:tcPr>
          <w:p w14:paraId="31F2F069" w14:textId="77777777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Должность в организации:</w:t>
            </w:r>
          </w:p>
        </w:tc>
      </w:tr>
      <w:tr w:rsidR="000F0777" w:rsidRPr="00657DB3" w14:paraId="7B415199" w14:textId="77777777" w:rsidTr="00FD3A3A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53624015" w14:textId="5CB4820C" w:rsidR="000F0777" w:rsidRPr="00657DB3" w:rsidRDefault="004740B6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Страна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90313A2" w14:textId="77777777" w:rsidTr="00FD3A3A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13E450F9" w14:textId="77777777" w:rsidR="000F0777" w:rsidRPr="00321EF5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highlight w:val="green"/>
                <w:lang w:eastAsia="en-AU"/>
              </w:rPr>
            </w:pPr>
            <w:r w:rsidRPr="00321EF5">
              <w:rPr>
                <w:szCs w:val="22"/>
                <w:highlight w:val="green"/>
                <w:lang w:eastAsia="en-AU"/>
              </w:rPr>
              <w:t>Язык (языки) (для использования при оценке):</w:t>
            </w:r>
          </w:p>
        </w:tc>
      </w:tr>
      <w:tr w:rsidR="000F0777" w:rsidRPr="00657DB3" w14:paraId="302DFEF7" w14:textId="77777777" w:rsidTr="00FD3A3A">
        <w:tc>
          <w:tcPr>
            <w:tcW w:w="5000" w:type="pct"/>
            <w:tcBorders>
              <w:left w:val="nil"/>
              <w:bottom w:val="single" w:sz="24" w:space="0" w:color="auto"/>
              <w:right w:val="nil"/>
            </w:tcBorders>
          </w:tcPr>
          <w:p w14:paraId="46150A03" w14:textId="77777777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Адрес электронной почты:</w:t>
            </w:r>
          </w:p>
        </w:tc>
      </w:tr>
      <w:tr w:rsidR="000F0777" w:rsidRPr="00657DB3" w14:paraId="589E1637" w14:textId="77777777" w:rsidTr="00FD3A3A">
        <w:tc>
          <w:tcPr>
            <w:tcW w:w="5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9B1674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Квалификация после окончания средней школы; </w:t>
            </w:r>
            <w:r w:rsidRPr="00556CC6">
              <w:rPr>
                <w:iCs/>
                <w:lang w:eastAsia="en-AU"/>
              </w:rPr>
              <w:t>включая технические области квалификации:</w:t>
            </w:r>
          </w:p>
          <w:p w14:paraId="2BB96058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01B1E1B8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202D09D7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7ADF4735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62BBC5BF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</w:tc>
      </w:tr>
      <w:tr w:rsidR="00657DB3" w:rsidRPr="00657DB3" w14:paraId="34DAFDDC" w14:textId="77777777" w:rsidTr="00FD3A3A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C7100D" w14:textId="24BC0FEF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lastRenderedPageBreak/>
              <w:t xml:space="preserve">Подтверждение </w:t>
            </w:r>
            <w:r w:rsidR="00556CC6">
              <w:rPr>
                <w:lang w:val="ky-KG" w:eastAsia="en-AU"/>
              </w:rPr>
              <w:t xml:space="preserve">знания </w:t>
            </w:r>
            <w:r w:rsidRPr="00657DB3">
              <w:rPr>
                <w:lang w:eastAsia="en-AU"/>
              </w:rPr>
              <w:t>ISO/IEC 17011 :</w:t>
            </w:r>
            <w:r w:rsidRPr="00657DB3">
              <w:rPr>
                <w:u w:val="single"/>
                <w:lang w:eastAsia="en-AU"/>
              </w:rPr>
              <w:t>2017</w:t>
            </w:r>
            <w:r w:rsidRPr="00657DB3">
              <w:rPr>
                <w:lang w:eastAsia="en-AU"/>
              </w:rPr>
              <w:t xml:space="preserve"> и курсы повышения квалификации руководителя </w:t>
            </w:r>
            <w:ins w:id="300" w:author="Турлоева Айша Бадрудиновна" w:date="2025-02-05T15:03:00Z">
              <w:r w:rsidR="00E22FC2">
                <w:rPr>
                  <w:lang w:eastAsia="en-AU"/>
                </w:rPr>
                <w:t xml:space="preserve">паритетной </w:t>
              </w:r>
            </w:ins>
            <w:del w:id="301" w:author="Турлоева Айша Бадрудиновна" w:date="2025-02-05T15:03:00Z">
              <w:r w:rsidRPr="00657DB3" w:rsidDel="00E22FC2">
                <w:rPr>
                  <w:lang w:eastAsia="en-AU"/>
                </w:rPr>
                <w:delText>группы</w:delText>
              </w:r>
            </w:del>
            <w:r w:rsidRPr="00657DB3">
              <w:rPr>
                <w:lang w:eastAsia="en-AU"/>
              </w:rPr>
              <w:t xml:space="preserve"> оценки и /или оценщика, включая дат</w:t>
            </w:r>
            <w:ins w:id="302" w:author="Турлоева Айша Бадрудиновна" w:date="2025-02-05T15:03:00Z">
              <w:r w:rsidR="00E22FC2">
                <w:rPr>
                  <w:lang w:eastAsia="en-AU"/>
                </w:rPr>
                <w:t xml:space="preserve">у начала </w:t>
              </w:r>
            </w:ins>
            <w:del w:id="303" w:author="Турлоева Айша Бадрудиновна" w:date="2025-02-05T15:03:00Z">
              <w:r w:rsidRPr="00657DB3" w:rsidDel="00E22FC2">
                <w:rPr>
                  <w:lang w:eastAsia="en-AU"/>
                </w:rPr>
                <w:delText>ы</w:delText>
              </w:r>
            </w:del>
            <w:r w:rsidRPr="00657DB3">
              <w:rPr>
                <w:lang w:eastAsia="en-AU"/>
              </w:rPr>
              <w:t xml:space="preserve">, продолжительность курса, </w:t>
            </w:r>
            <w:proofErr w:type="spellStart"/>
            <w:ins w:id="304" w:author="Турлоева Айша Бадрудиновна" w:date="2025-02-05T15:03:00Z">
              <w:r w:rsidR="00E22FC2">
                <w:rPr>
                  <w:lang w:eastAsia="en-AU"/>
                </w:rPr>
                <w:t>оргнаизацци</w:t>
              </w:r>
              <w:proofErr w:type="spellEnd"/>
              <w:r w:rsidR="00E22FC2">
                <w:rPr>
                  <w:lang w:eastAsia="en-AU"/>
                </w:rPr>
                <w:t xml:space="preserve">, предоставившей </w:t>
              </w:r>
            </w:ins>
            <w:del w:id="305" w:author="Турлоева Айша Бадрудиновна" w:date="2025-02-05T15:03:00Z">
              <w:r w:rsidRPr="00657DB3" w:rsidDel="00E22FC2">
                <w:rPr>
                  <w:lang w:eastAsia="en-AU"/>
                </w:rPr>
                <w:delText>поставщика</w:delText>
              </w:r>
            </w:del>
            <w:r w:rsidRPr="00657DB3">
              <w:rPr>
                <w:lang w:eastAsia="en-AU"/>
              </w:rPr>
              <w:t xml:space="preserve"> курс</w:t>
            </w:r>
            <w:del w:id="306" w:author="Турлоева Айша Бадрудиновна" w:date="2025-02-05T15:03:00Z">
              <w:r w:rsidRPr="00657DB3" w:rsidDel="00E22FC2">
                <w:rPr>
                  <w:lang w:eastAsia="en-AU"/>
                </w:rPr>
                <w:delText>а</w:delText>
              </w:r>
            </w:del>
            <w:r w:rsidRPr="00657DB3">
              <w:rPr>
                <w:lang w:eastAsia="en-AU"/>
              </w:rPr>
              <w:t xml:space="preserve">: </w:t>
            </w:r>
          </w:p>
          <w:p w14:paraId="46BF94EB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3EC0DF2D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083E9918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6483D5BB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  <w:p w14:paraId="30AB40A0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</w:p>
        </w:tc>
      </w:tr>
    </w:tbl>
    <w:p w14:paraId="5049C28E" w14:textId="77777777" w:rsidR="000F0777" w:rsidRPr="00EF12DD" w:rsidRDefault="000F0777" w:rsidP="000F077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2C40D304" w14:textId="77777777" w:rsidTr="00FD3A3A">
        <w:tc>
          <w:tcPr>
            <w:tcW w:w="5000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8B98F10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lang w:eastAsia="en-AU"/>
              </w:rPr>
              <w:t xml:space="preserve">Опыт работы в органах по аккредитации и оценке; </w:t>
            </w:r>
            <w:r w:rsidRPr="00556CC6">
              <w:rPr>
                <w:iCs/>
                <w:lang w:eastAsia="en-AU"/>
              </w:rPr>
              <w:t>включая:</w:t>
            </w:r>
          </w:p>
          <w:p w14:paraId="41B22B9C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6B3FCE7E" w14:textId="42E382B5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>должност</w:t>
            </w:r>
            <w:ins w:id="307" w:author="Турлоева Айша Бадрудиновна" w:date="2025-02-05T15:04:00Z">
              <w:r w:rsidR="00E22FC2">
                <w:rPr>
                  <w:iCs/>
                  <w:lang w:eastAsia="en-AU"/>
                </w:rPr>
                <w:t>ь</w:t>
              </w:r>
            </w:ins>
            <w:del w:id="308" w:author="Турлоева Айша Бадрудиновна" w:date="2025-02-05T15:04:00Z">
              <w:r w:rsidRPr="00556CC6" w:rsidDel="00E22FC2">
                <w:rPr>
                  <w:iCs/>
                  <w:lang w:eastAsia="en-AU"/>
                </w:rPr>
                <w:delText>и</w:delText>
              </w:r>
            </w:del>
            <w:r w:rsidRPr="00556CC6">
              <w:rPr>
                <w:iCs/>
                <w:lang w:eastAsia="en-AU"/>
              </w:rPr>
              <w:t xml:space="preserve">, </w:t>
            </w:r>
            <w:del w:id="309" w:author="Турлоева Айша Бадрудиновна" w:date="2025-02-05T15:04:00Z">
              <w:r w:rsidRPr="00556CC6" w:rsidDel="00E22FC2">
                <w:rPr>
                  <w:iCs/>
                  <w:lang w:eastAsia="en-AU"/>
                </w:rPr>
                <w:delText xml:space="preserve">их даты / </w:delText>
              </w:r>
            </w:del>
            <w:r w:rsidRPr="00556CC6">
              <w:rPr>
                <w:iCs/>
                <w:lang w:eastAsia="en-AU"/>
              </w:rPr>
              <w:t>период</w:t>
            </w:r>
            <w:del w:id="310" w:author="Турлоева Айша Бадрудиновна" w:date="2025-02-05T15:04:00Z">
              <w:r w:rsidRPr="00556CC6" w:rsidDel="00E22FC2">
                <w:rPr>
                  <w:iCs/>
                  <w:lang w:eastAsia="en-AU"/>
                </w:rPr>
                <w:delText>ы</w:delText>
              </w:r>
            </w:del>
            <w:r w:rsidRPr="00556CC6">
              <w:rPr>
                <w:iCs/>
                <w:lang w:eastAsia="en-AU"/>
              </w:rPr>
              <w:t xml:space="preserve"> времени </w:t>
            </w:r>
            <w:ins w:id="311" w:author="Турлоева Айша Бадрудиновна" w:date="2025-02-05T15:04:00Z">
              <w:r w:rsidR="00E22FC2">
                <w:rPr>
                  <w:iCs/>
                  <w:lang w:eastAsia="en-AU"/>
                </w:rPr>
                <w:t xml:space="preserve">на занимаемой должности </w:t>
              </w:r>
            </w:ins>
            <w:r w:rsidRPr="00556CC6">
              <w:rPr>
                <w:iCs/>
                <w:lang w:eastAsia="en-AU"/>
              </w:rPr>
              <w:t xml:space="preserve">и описания; </w:t>
            </w:r>
            <w:del w:id="312" w:author="Турлоева Айша Бадрудиновна" w:date="2025-02-05T15:04:00Z">
              <w:r w:rsidRPr="00556CC6" w:rsidDel="00E22FC2">
                <w:rPr>
                  <w:iCs/>
                  <w:lang w:eastAsia="en-AU"/>
                </w:rPr>
                <w:delText>и</w:delText>
              </w:r>
            </w:del>
          </w:p>
          <w:p w14:paraId="09E1BB47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33DA3DE1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5684A539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39C3564C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15D26C3E" w14:textId="77777777" w:rsidR="000F0777" w:rsidRPr="00556CC6" w:rsidRDefault="000F0777" w:rsidP="00FD3A3A">
            <w:pPr>
              <w:spacing w:before="60" w:after="60"/>
              <w:rPr>
                <w:iCs/>
                <w:lang w:eastAsia="en-AU"/>
              </w:rPr>
            </w:pPr>
          </w:p>
          <w:p w14:paraId="448F36B4" w14:textId="7016C9FD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 xml:space="preserve"> </w:t>
            </w:r>
            <w:r w:rsidRPr="00556CC6">
              <w:rPr>
                <w:iCs/>
                <w:u w:val="single"/>
                <w:lang w:eastAsia="en-AU"/>
              </w:rPr>
              <w:t>отчет об опыте проведения оценок</w:t>
            </w:r>
            <w:r w:rsidRPr="00556CC6">
              <w:rPr>
                <w:iCs/>
                <w:lang w:eastAsia="en-AU"/>
              </w:rPr>
              <w:t xml:space="preserve"> (включая список оценок, типы органов по оценке соответствия, объем оценки и роль, выполняемую в оценке) в поддержку сферы (областей) или подцели (подцелей), которые включены в </w:t>
            </w:r>
            <w:ins w:id="313" w:author="Турлоева Айша Бадрудиновна" w:date="2025-02-05T15:05:00Z">
              <w:r w:rsidR="00E22FC2">
                <w:rPr>
                  <w:iCs/>
                  <w:lang w:eastAsia="en-AU"/>
                </w:rPr>
                <w:t xml:space="preserve">данную категорию </w:t>
              </w:r>
            </w:ins>
            <w:del w:id="314" w:author="Турлоева Айша Бадрудиновна" w:date="2025-02-05T15:05:00Z">
              <w:r w:rsidRPr="00556CC6" w:rsidDel="00E22FC2">
                <w:rPr>
                  <w:iCs/>
                  <w:lang w:eastAsia="en-AU"/>
                </w:rPr>
                <w:delText>эту номинацию</w:delText>
              </w:r>
            </w:del>
            <w:r w:rsidRPr="00556CC6">
              <w:rPr>
                <w:iCs/>
                <w:lang w:eastAsia="en-AU"/>
              </w:rPr>
              <w:t xml:space="preserve"> - пожалуйста, предоставьте прилагаемый список проведенных оценок.</w:t>
            </w:r>
          </w:p>
          <w:p w14:paraId="4532695D" w14:textId="77777777" w:rsidR="000F0777" w:rsidRPr="00657DB3" w:rsidRDefault="000F0777" w:rsidP="00FD3A3A">
            <w:pPr>
              <w:spacing w:before="60" w:after="60"/>
              <w:rPr>
                <w:b/>
                <w:bCs/>
                <w:iCs/>
                <w:lang w:eastAsia="en-AU"/>
              </w:rPr>
            </w:pPr>
          </w:p>
          <w:p w14:paraId="3A00E3AF" w14:textId="0708E8FA" w:rsidR="000F0777" w:rsidRPr="00657DB3" w:rsidRDefault="000F0777" w:rsidP="00FD3A3A">
            <w:pPr>
              <w:spacing w:before="60" w:after="60"/>
              <w:jc w:val="center"/>
              <w:rPr>
                <w:b/>
                <w:bCs/>
                <w:iCs/>
                <w:lang w:eastAsia="en-AU"/>
              </w:rPr>
            </w:pPr>
            <w:r w:rsidRPr="00657DB3">
              <w:rPr>
                <w:b/>
                <w:bCs/>
                <w:iCs/>
                <w:lang w:eastAsia="en-AU"/>
              </w:rPr>
              <w:t>Опыт проведения оценки</w:t>
            </w:r>
            <w:r w:rsidR="004740B6">
              <w:rPr>
                <w:b/>
                <w:bCs/>
                <w:iCs/>
                <w:lang w:val="ky-KG" w:eastAsia="en-AU"/>
              </w:rPr>
              <w:t xml:space="preserve"> в органе</w:t>
            </w:r>
            <w:r w:rsidRPr="00657DB3">
              <w:rPr>
                <w:b/>
                <w:bCs/>
                <w:iCs/>
                <w:lang w:eastAsia="en-AU"/>
              </w:rPr>
              <w:t xml:space="preserve"> аккредитации</w:t>
            </w:r>
          </w:p>
          <w:p w14:paraId="4F2B94AE" w14:textId="7E699017" w:rsidR="000F0777" w:rsidRPr="00657DB3" w:rsidRDefault="000F0777" w:rsidP="00FD3A3A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iCs/>
                <w:lang w:eastAsia="en-AU"/>
              </w:rPr>
              <w:t xml:space="preserve">Пожалуйста, заполните следующую таблицу, при необходимости добавив дополнительные строки </w:t>
            </w:r>
            <w:r w:rsidRPr="00657DB3">
              <w:rPr>
                <w:iCs/>
                <w:u w:val="single"/>
                <w:lang w:eastAsia="en-AU"/>
              </w:rPr>
              <w:t>или</w:t>
            </w:r>
            <w:r w:rsidRPr="00657DB3">
              <w:rPr>
                <w:iCs/>
                <w:lang w:eastAsia="en-AU"/>
              </w:rPr>
              <w:t xml:space="preserve"> предоставьте отдельное приложение с включенной в него той же информацией (например, </w:t>
            </w:r>
            <w:ins w:id="315" w:author="Турлоева Айша Бадрудиновна" w:date="2025-02-05T15:06:00Z">
              <w:r w:rsidR="00E22FC2" w:rsidRPr="00657DB3">
                <w:rPr>
                  <w:iCs/>
                  <w:lang w:eastAsia="en-AU"/>
                </w:rPr>
                <w:t xml:space="preserve">кадровую </w:t>
              </w:r>
              <w:proofErr w:type="gramStart"/>
              <w:r w:rsidR="00E22FC2" w:rsidRPr="00657DB3">
                <w:rPr>
                  <w:iCs/>
                  <w:lang w:eastAsia="en-AU"/>
                </w:rPr>
                <w:t xml:space="preserve">документацию </w:t>
              </w:r>
              <w:r w:rsidR="00E22FC2">
                <w:rPr>
                  <w:iCs/>
                  <w:lang w:eastAsia="en-AU"/>
                </w:rPr>
                <w:t>,</w:t>
              </w:r>
              <w:proofErr w:type="gramEnd"/>
              <w:r w:rsidR="00E22FC2">
                <w:rPr>
                  <w:iCs/>
                  <w:lang w:eastAsia="en-AU"/>
                </w:rPr>
                <w:t xml:space="preserve"> </w:t>
              </w:r>
            </w:ins>
            <w:r w:rsidRPr="00657DB3">
              <w:rPr>
                <w:iCs/>
                <w:lang w:eastAsia="en-AU"/>
              </w:rPr>
              <w:t xml:space="preserve">загруженную из информационной системы </w:t>
            </w:r>
            <w:r w:rsidR="004740B6">
              <w:rPr>
                <w:iCs/>
                <w:lang w:val="ky-KG" w:eastAsia="en-AU"/>
              </w:rPr>
              <w:t>органа по аккредитации</w:t>
            </w:r>
            <w:del w:id="316" w:author="Турлоева Айша Бадрудиновна" w:date="2025-02-05T15:05:00Z">
              <w:r w:rsidRPr="00657DB3" w:rsidDel="00E22FC2">
                <w:rPr>
                  <w:iCs/>
                  <w:lang w:eastAsia="en-AU"/>
                </w:rPr>
                <w:delText xml:space="preserve"> кадровую документацию</w:delText>
              </w:r>
            </w:del>
            <w:r w:rsidRPr="00657DB3">
              <w:rPr>
                <w:iCs/>
                <w:lang w:eastAsia="en-AU"/>
              </w:rPr>
              <w:t>):</w:t>
            </w:r>
          </w:p>
          <w:p w14:paraId="55F3A476" w14:textId="77777777" w:rsidR="000F0777" w:rsidRPr="00657DB3" w:rsidRDefault="000F0777" w:rsidP="00FD3A3A">
            <w:pPr>
              <w:spacing w:before="60" w:after="60"/>
              <w:rPr>
                <w:i/>
                <w:lang w:eastAsia="en-AU"/>
              </w:rPr>
            </w:pP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787"/>
              <w:gridCol w:w="4422"/>
              <w:gridCol w:w="2147"/>
              <w:gridCol w:w="1773"/>
            </w:tblGrid>
            <w:tr w:rsidR="000F0777" w:rsidRPr="00657DB3" w14:paraId="25E918C5" w14:textId="77777777" w:rsidTr="00FD3A3A">
              <w:tc>
                <w:tcPr>
                  <w:tcW w:w="431" w:type="pct"/>
                </w:tcPr>
                <w:p w14:paraId="7EF9271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Дата</w:t>
                  </w:r>
                </w:p>
              </w:tc>
              <w:tc>
                <w:tcPr>
                  <w:tcW w:w="2422" w:type="pct"/>
                </w:tcPr>
                <w:p w14:paraId="375EAB73" w14:textId="46EA0B46" w:rsidR="000F0777" w:rsidRPr="00657DB3" w:rsidRDefault="00E22FC2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ins w:id="317" w:author="Турлоева Айша Бадрудиновна" w:date="2025-02-05T15:06:00Z">
                    <w:r>
                      <w:rPr>
                        <w:rStyle w:val="ezkurwreuab5ozgtqnkl"/>
                      </w:rPr>
                      <w:t xml:space="preserve">Органы по оценке соответствия, для которых проводилась оценка </w:t>
                    </w:r>
                  </w:ins>
                  <w:del w:id="318" w:author="Турлоева Айша Бадрудиновна" w:date="2025-02-05T15:06:00Z">
                    <w:r w:rsidR="000F0777" w:rsidRPr="00657DB3" w:rsidDel="00E22FC2">
                      <w:rPr>
                        <w:rStyle w:val="ezkurwreuab5ozgtqnkl"/>
                      </w:rPr>
                      <w:delText>Оцененны</w:delText>
                    </w:r>
                    <w:r w:rsidR="004740B6" w:rsidDel="00E22FC2">
                      <w:rPr>
                        <w:rStyle w:val="ezkurwreuab5ozgtqnkl"/>
                        <w:lang w:val="ky-KG"/>
                      </w:rPr>
                      <w:delText xml:space="preserve">е </w:delText>
                    </w:r>
                    <w:r w:rsidR="004740B6" w:rsidDel="00E22FC2">
                      <w:rPr>
                        <w:lang w:val="ky-KG" w:eastAsia="en-AU"/>
                      </w:rPr>
                      <w:delText>о</w:delText>
                    </w:r>
                    <w:r w:rsidR="000F0777" w:rsidRPr="00657DB3" w:rsidDel="00E22FC2">
                      <w:rPr>
                        <w:lang w:eastAsia="en-AU"/>
                      </w:rPr>
                      <w:delText>рган</w:delText>
                    </w:r>
                    <w:r w:rsidR="004740B6" w:rsidDel="00E22FC2">
                      <w:rPr>
                        <w:lang w:val="ky-KG" w:eastAsia="en-AU"/>
                      </w:rPr>
                      <w:delText xml:space="preserve">ы </w:delText>
                    </w:r>
                    <w:r w:rsidR="000F0777" w:rsidRPr="00657DB3" w:rsidDel="00E22FC2">
                      <w:rPr>
                        <w:lang w:eastAsia="en-AU"/>
                      </w:rPr>
                      <w:delText>по оценке соответствия</w:delText>
                    </w:r>
                  </w:del>
                </w:p>
              </w:tc>
              <w:tc>
                <w:tcPr>
                  <w:tcW w:w="1176" w:type="pct"/>
                </w:tcPr>
                <w:p w14:paraId="45E436DD" w14:textId="25579C73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Области/под</w:t>
                  </w:r>
                  <w:r w:rsidR="004740B6">
                    <w:rPr>
                      <w:lang w:val="ky-KG" w:eastAsia="en-AU"/>
                    </w:rPr>
                    <w:t>области</w:t>
                  </w:r>
                  <w:r w:rsidRPr="00657DB3">
                    <w:rPr>
                      <w:lang w:eastAsia="en-AU"/>
                    </w:rPr>
                    <w:t xml:space="preserve"> оценки</w:t>
                  </w:r>
                </w:p>
                <w:p w14:paraId="5F199F3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(например, ISO/IEC 17065, GLOBALG.A.P.)</w:t>
                  </w:r>
                </w:p>
              </w:tc>
              <w:tc>
                <w:tcPr>
                  <w:tcW w:w="971" w:type="pct"/>
                </w:tcPr>
                <w:p w14:paraId="74FCEBA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Определенная роль в оценке (например, руководитель группы)</w:t>
                  </w:r>
                </w:p>
              </w:tc>
            </w:tr>
            <w:tr w:rsidR="000F0777" w:rsidRPr="00657DB3" w14:paraId="20949C66" w14:textId="77777777" w:rsidTr="00FD3A3A">
              <w:tc>
                <w:tcPr>
                  <w:tcW w:w="431" w:type="pct"/>
                </w:tcPr>
                <w:p w14:paraId="7A6812E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5AA4A3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0EDE43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159E43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0803421" w14:textId="77777777" w:rsidTr="00FD3A3A">
              <w:tc>
                <w:tcPr>
                  <w:tcW w:w="431" w:type="pct"/>
                </w:tcPr>
                <w:p w14:paraId="0040B22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CFE2A8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DB239A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95AEE9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B0FB997" w14:textId="77777777" w:rsidTr="00FD3A3A">
              <w:tc>
                <w:tcPr>
                  <w:tcW w:w="431" w:type="pct"/>
                </w:tcPr>
                <w:p w14:paraId="115CB9F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D56383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FB7F59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F54961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ACAE35F" w14:textId="77777777" w:rsidTr="00FD3A3A">
              <w:tc>
                <w:tcPr>
                  <w:tcW w:w="431" w:type="pct"/>
                </w:tcPr>
                <w:p w14:paraId="054FB4A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D1C8C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411366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361677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92985F7" w14:textId="77777777" w:rsidTr="00FD3A3A">
              <w:tc>
                <w:tcPr>
                  <w:tcW w:w="431" w:type="pct"/>
                </w:tcPr>
                <w:p w14:paraId="1481949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A2F5AD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5BC19E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3BB20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3F443BC" w14:textId="77777777" w:rsidTr="00FD3A3A">
              <w:tc>
                <w:tcPr>
                  <w:tcW w:w="431" w:type="pct"/>
                </w:tcPr>
                <w:p w14:paraId="5905434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9F1C50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20115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845AC6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0B352D" w14:textId="77777777" w:rsidTr="00FD3A3A">
              <w:tc>
                <w:tcPr>
                  <w:tcW w:w="431" w:type="pct"/>
                </w:tcPr>
                <w:p w14:paraId="5CD76C5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F645F2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8A27C2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81FE7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E16A04" w14:textId="77777777" w:rsidTr="00FD3A3A">
              <w:tc>
                <w:tcPr>
                  <w:tcW w:w="431" w:type="pct"/>
                </w:tcPr>
                <w:p w14:paraId="1303F09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930AFC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BD3917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E7FB8C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385ECCF" w14:textId="77777777" w:rsidTr="00FD3A3A">
              <w:tc>
                <w:tcPr>
                  <w:tcW w:w="431" w:type="pct"/>
                </w:tcPr>
                <w:p w14:paraId="56ACD15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EE74DF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AA7F83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8EB3CB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B903E1A" w14:textId="77777777" w:rsidTr="00FD3A3A">
              <w:tc>
                <w:tcPr>
                  <w:tcW w:w="431" w:type="pct"/>
                </w:tcPr>
                <w:p w14:paraId="23DAAC5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712A26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0EE367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DAC71A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22D7A62" w14:textId="77777777" w:rsidTr="00FD3A3A">
              <w:tc>
                <w:tcPr>
                  <w:tcW w:w="431" w:type="pct"/>
                </w:tcPr>
                <w:p w14:paraId="57AB34A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0FAFE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ADC047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5A4110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59B2C37" w14:textId="77777777" w:rsidTr="00FD3A3A">
              <w:tc>
                <w:tcPr>
                  <w:tcW w:w="431" w:type="pct"/>
                </w:tcPr>
                <w:p w14:paraId="25BCB05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2C67A1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346857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37B208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57ACE2" w14:textId="77777777" w:rsidTr="00FD3A3A">
              <w:tc>
                <w:tcPr>
                  <w:tcW w:w="431" w:type="pct"/>
                </w:tcPr>
                <w:p w14:paraId="2CFBFFA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A8BF3C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612E22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D7B682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C88D655" w14:textId="77777777" w:rsidTr="00FD3A3A">
              <w:tc>
                <w:tcPr>
                  <w:tcW w:w="431" w:type="pct"/>
                </w:tcPr>
                <w:p w14:paraId="5890389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FD7AE3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042E75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1B0F3E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C56D5AD" w14:textId="77777777" w:rsidTr="00FD3A3A">
              <w:tc>
                <w:tcPr>
                  <w:tcW w:w="431" w:type="pct"/>
                </w:tcPr>
                <w:p w14:paraId="489349B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57F5B8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1E71B6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A13956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39D3C5D" w14:textId="77777777" w:rsidTr="00FD3A3A">
              <w:tc>
                <w:tcPr>
                  <w:tcW w:w="431" w:type="pct"/>
                </w:tcPr>
                <w:p w14:paraId="7A50181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DB9778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F2A9CF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0D417A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E666FA2" w14:textId="77777777" w:rsidTr="00FD3A3A">
              <w:tc>
                <w:tcPr>
                  <w:tcW w:w="431" w:type="pct"/>
                </w:tcPr>
                <w:p w14:paraId="4221809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A4E312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4BFEC3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1D61EC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F7F236" w14:textId="77777777" w:rsidTr="00FD3A3A">
              <w:tc>
                <w:tcPr>
                  <w:tcW w:w="431" w:type="pct"/>
                </w:tcPr>
                <w:p w14:paraId="1AD5896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05B979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FA9042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210A0D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EE5BA38" w14:textId="77777777" w:rsidTr="00FD3A3A">
              <w:tc>
                <w:tcPr>
                  <w:tcW w:w="431" w:type="pct"/>
                </w:tcPr>
                <w:p w14:paraId="0D13D6B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D21E85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8DAA5E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71C2C8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3536C9" w14:textId="77777777" w:rsidTr="00FD3A3A">
              <w:tc>
                <w:tcPr>
                  <w:tcW w:w="431" w:type="pct"/>
                </w:tcPr>
                <w:p w14:paraId="0E25DB8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62793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5D12A4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44F532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D1E5F48" w14:textId="77777777" w:rsidTr="00FD3A3A">
              <w:tc>
                <w:tcPr>
                  <w:tcW w:w="431" w:type="pct"/>
                </w:tcPr>
                <w:p w14:paraId="5E83AB6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C52E42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307C1A7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B9CE58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EBB3883" w14:textId="77777777" w:rsidTr="00FD3A3A">
              <w:tc>
                <w:tcPr>
                  <w:tcW w:w="431" w:type="pct"/>
                </w:tcPr>
                <w:p w14:paraId="513A34E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10D7E4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DB15DC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8667C4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F92579E" w14:textId="77777777" w:rsidTr="00FD3A3A">
              <w:tc>
                <w:tcPr>
                  <w:tcW w:w="431" w:type="pct"/>
                </w:tcPr>
                <w:p w14:paraId="1F73EFAE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DBEA3E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5A1B50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7AA693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420009E" w14:textId="77777777" w:rsidTr="00FD3A3A">
              <w:tc>
                <w:tcPr>
                  <w:tcW w:w="431" w:type="pct"/>
                </w:tcPr>
                <w:p w14:paraId="4C38019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BA1083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C51F7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453F66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E20541" w14:textId="77777777" w:rsidTr="00FD3A3A">
              <w:tc>
                <w:tcPr>
                  <w:tcW w:w="431" w:type="pct"/>
                </w:tcPr>
                <w:p w14:paraId="1AC4804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F79ACD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9E94CEF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63964F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4C9028" w14:textId="77777777" w:rsidTr="00FD3A3A">
              <w:tc>
                <w:tcPr>
                  <w:tcW w:w="431" w:type="pct"/>
                </w:tcPr>
                <w:p w14:paraId="13F0860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5368B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3E596C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9D5A5F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4A6B51B" w14:textId="77777777" w:rsidTr="00FD3A3A">
              <w:tc>
                <w:tcPr>
                  <w:tcW w:w="431" w:type="pct"/>
                </w:tcPr>
                <w:p w14:paraId="08431471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073F89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C145B8C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408E78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7ED3FC9A" w14:textId="77777777" w:rsidTr="00FD3A3A">
              <w:tc>
                <w:tcPr>
                  <w:tcW w:w="431" w:type="pct"/>
                </w:tcPr>
                <w:p w14:paraId="2A7E93D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4FA807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91E20A8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3D789F4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755189C" w14:textId="77777777" w:rsidTr="00FD3A3A">
              <w:tc>
                <w:tcPr>
                  <w:tcW w:w="431" w:type="pct"/>
                </w:tcPr>
                <w:p w14:paraId="258E8B2B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87DC7C3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C656732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934BD76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7F057EB" w14:textId="77777777" w:rsidTr="00FD3A3A">
              <w:tc>
                <w:tcPr>
                  <w:tcW w:w="431" w:type="pct"/>
                </w:tcPr>
                <w:p w14:paraId="369DC9C0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51A39D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CFEA835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087E1DA" w14:textId="77777777" w:rsidR="000F0777" w:rsidRPr="00657DB3" w:rsidRDefault="000F0777" w:rsidP="00FD3A3A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</w:tbl>
          <w:p w14:paraId="2A697F2E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rPr>
                <w:lang w:eastAsia="en-AU"/>
              </w:rPr>
            </w:pPr>
          </w:p>
        </w:tc>
      </w:tr>
    </w:tbl>
    <w:p w14:paraId="4DEC08FC" w14:textId="77777777" w:rsidR="000F0777" w:rsidRPr="00657DB3" w:rsidRDefault="000F0777" w:rsidP="000F0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670A0404" w14:textId="77777777" w:rsidTr="00FD3A3A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217ECA" w14:textId="2AE6A2DA" w:rsidR="000F0777" w:rsidRPr="00657DB3" w:rsidRDefault="000F0777" w:rsidP="00FD3A3A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Пожалуйста, укажите (</w:t>
            </w:r>
            <w:r w:rsidRPr="00657DB3">
              <w:rPr>
                <w:rFonts w:ascii="Segoe UI Symbol" w:hAnsi="Segoe UI Symbol" w:cs="Segoe UI Symbol"/>
                <w:szCs w:val="22"/>
                <w:lang w:eastAsia="en-AU"/>
              </w:rPr>
              <w:t>☒</w:t>
            </w:r>
            <w:r w:rsidRPr="00657DB3">
              <w:rPr>
                <w:szCs w:val="22"/>
                <w:lang w:eastAsia="en-AU"/>
              </w:rPr>
              <w:t>),</w:t>
            </w:r>
            <w:r w:rsidR="004740B6">
              <w:rPr>
                <w:szCs w:val="22"/>
                <w:lang w:val="ky-KG" w:eastAsia="en-AU"/>
              </w:rPr>
              <w:t xml:space="preserve"> </w:t>
            </w:r>
            <w:r w:rsidRPr="00657DB3">
              <w:rPr>
                <w:szCs w:val="22"/>
                <w:lang w:eastAsia="en-AU"/>
              </w:rPr>
              <w:t xml:space="preserve">области и </w:t>
            </w:r>
            <w:proofErr w:type="gramStart"/>
            <w:r w:rsidRPr="00657DB3">
              <w:rPr>
                <w:szCs w:val="22"/>
                <w:lang w:eastAsia="en-AU"/>
              </w:rPr>
              <w:t>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del w:id="319" w:author="Турлоева Айша Бадрудиновна" w:date="2025-02-05T15:07:00Z">
              <w:r w:rsidRPr="00657DB3" w:rsidDel="00E22FC2">
                <w:rPr>
                  <w:szCs w:val="22"/>
                  <w:lang w:eastAsia="en-AU"/>
                </w:rPr>
                <w:delText>,</w:delText>
              </w:r>
            </w:del>
            <w:r w:rsidRPr="00657DB3">
              <w:rPr>
                <w:szCs w:val="22"/>
                <w:lang w:eastAsia="en-AU"/>
              </w:rPr>
              <w:t xml:space="preserve"> </w:t>
            </w:r>
            <w:del w:id="320" w:author="Турлоева Айша Бадрудиновна" w:date="2025-02-05T15:07:00Z">
              <w:r w:rsidRPr="00657DB3" w:rsidDel="00E22FC2">
                <w:rPr>
                  <w:szCs w:val="22"/>
                  <w:lang w:eastAsia="en-AU"/>
                </w:rPr>
                <w:delText>для  которых</w:delText>
              </w:r>
            </w:del>
            <w:ins w:id="321" w:author="Турлоева Айша Бадрудиновна" w:date="2025-02-05T15:07:00Z">
              <w:r w:rsidR="00E22FC2">
                <w:rPr>
                  <w:szCs w:val="22"/>
                  <w:lang w:eastAsia="en-AU"/>
                </w:rPr>
                <w:t xml:space="preserve"> </w:t>
              </w:r>
              <w:r w:rsidR="00E22FC2" w:rsidRPr="00657DB3">
                <w:rPr>
                  <w:szCs w:val="22"/>
                  <w:lang w:eastAsia="en-AU"/>
                </w:rPr>
                <w:t>для</w:t>
              </w:r>
              <w:proofErr w:type="gramEnd"/>
              <w:r w:rsidR="00E22FC2" w:rsidRPr="00657DB3">
                <w:rPr>
                  <w:szCs w:val="22"/>
                  <w:lang w:eastAsia="en-AU"/>
                </w:rPr>
                <w:t xml:space="preserve"> которых</w:t>
              </w:r>
            </w:ins>
            <w:r w:rsidRPr="00657DB3">
              <w:rPr>
                <w:szCs w:val="22"/>
                <w:lang w:eastAsia="en-AU"/>
              </w:rPr>
              <w:t xml:space="preserve"> </w:t>
            </w:r>
            <w:ins w:id="322" w:author="Турлоева Айша Бадрудиновна" w:date="2025-02-05T15:07:00Z">
              <w:r w:rsidR="00E22FC2">
                <w:rPr>
                  <w:szCs w:val="22"/>
                  <w:lang w:eastAsia="en-AU"/>
                </w:rPr>
                <w:t xml:space="preserve">данный </w:t>
              </w:r>
            </w:ins>
            <w:del w:id="323" w:author="Турлоева Айша Бадрудиновна" w:date="2025-02-05T15:07:00Z">
              <w:r w:rsidRPr="00657DB3" w:rsidDel="00E22FC2">
                <w:rPr>
                  <w:szCs w:val="22"/>
                  <w:lang w:eastAsia="en-AU"/>
                </w:rPr>
                <w:delText>этот</w:delText>
              </w:r>
            </w:del>
            <w:r w:rsidRPr="00657DB3">
              <w:rPr>
                <w:szCs w:val="22"/>
                <w:lang w:eastAsia="en-AU"/>
              </w:rPr>
              <w:t xml:space="preserve"> кандидат соответствует критериям, указанным на первой странице (например, минимум 3 года работы в качестве руководителя группы, оценка 10+ в качестве руководителя группы оценки и т.д.). </w:t>
            </w:r>
            <w:ins w:id="324" w:author="Турлоева Айша Бадрудиновна" w:date="2025-02-05T15:08:00Z">
              <w:r w:rsidR="00E22FC2">
                <w:rPr>
                  <w:szCs w:val="22"/>
                  <w:lang w:eastAsia="en-AU"/>
                </w:rPr>
                <w:t xml:space="preserve">Информация должна </w:t>
              </w:r>
            </w:ins>
            <w:del w:id="325" w:author="Турлоева Айша Бадрудиновна" w:date="2025-02-05T15:08:00Z">
              <w:r w:rsidRPr="00657DB3" w:rsidDel="00E22FC2">
                <w:rPr>
                  <w:szCs w:val="22"/>
                  <w:lang w:eastAsia="en-AU"/>
                </w:rPr>
                <w:delText>Это должн</w:delText>
              </w:r>
            </w:del>
            <w:del w:id="326" w:author="Турлоева Айша Бадрудиновна" w:date="2025-02-05T15:07:00Z">
              <w:r w:rsidRPr="00657DB3" w:rsidDel="00E22FC2">
                <w:rPr>
                  <w:szCs w:val="22"/>
                  <w:lang w:eastAsia="en-AU"/>
                </w:rPr>
                <w:delText>о</w:delText>
              </w:r>
            </w:del>
            <w:r w:rsidRPr="00657DB3">
              <w:rPr>
                <w:szCs w:val="22"/>
                <w:lang w:eastAsia="en-AU"/>
              </w:rPr>
              <w:t xml:space="preserve"> быть подкреплен</w:t>
            </w:r>
            <w:ins w:id="327" w:author="Турлоева Айша Бадрудиновна" w:date="2025-02-05T15:08:00Z">
              <w:r w:rsidR="00E22FC2">
                <w:rPr>
                  <w:szCs w:val="22"/>
                  <w:lang w:eastAsia="en-AU"/>
                </w:rPr>
                <w:t>а</w:t>
              </w:r>
            </w:ins>
            <w:del w:id="328" w:author="Турлоева Айша Бадрудиновна" w:date="2025-02-05T15:08:00Z">
              <w:r w:rsidRPr="00657DB3" w:rsidDel="00E22FC2">
                <w:rPr>
                  <w:szCs w:val="22"/>
                  <w:lang w:eastAsia="en-AU"/>
                </w:rPr>
                <w:delText>о</w:delText>
              </w:r>
            </w:del>
            <w:r w:rsidRPr="00657DB3">
              <w:rPr>
                <w:szCs w:val="22"/>
                <w:lang w:eastAsia="en-AU"/>
              </w:rPr>
              <w:t xml:space="preserve"> представлением доказательств</w:t>
            </w:r>
            <w:ins w:id="329" w:author="Турлоева Айша Бадрудиновна" w:date="2025-02-05T15:07:00Z">
              <w:r w:rsidR="00E22FC2">
                <w:rPr>
                  <w:szCs w:val="22"/>
                  <w:lang w:eastAsia="en-AU"/>
                </w:rPr>
                <w:t xml:space="preserve">, </w:t>
              </w:r>
            </w:ins>
            <w:del w:id="330" w:author="Турлоева Айша Бадрудиновна" w:date="2025-02-05T15:07:00Z">
              <w:r w:rsidRPr="00657DB3" w:rsidDel="00E22FC2">
                <w:rPr>
                  <w:szCs w:val="22"/>
                  <w:lang w:eastAsia="en-AU"/>
                </w:rPr>
                <w:delText xml:space="preserve"> </w:delText>
              </w:r>
            </w:del>
            <w:r w:rsidRPr="00657DB3">
              <w:rPr>
                <w:szCs w:val="22"/>
                <w:lang w:eastAsia="en-AU"/>
              </w:rPr>
              <w:t>их фактического статуса и опыта проведения оценок по каждой заявленной 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.</w:t>
            </w:r>
          </w:p>
        </w:tc>
      </w:tr>
    </w:tbl>
    <w:p w14:paraId="0648F861" w14:textId="77777777" w:rsidR="000F0777" w:rsidRPr="00657DB3" w:rsidRDefault="000F0777" w:rsidP="000F0777">
      <w:pPr>
        <w:spacing w:before="60" w:after="60"/>
        <w:rPr>
          <w:szCs w:val="22"/>
          <w:lang w:eastAsia="en-AU"/>
        </w:rPr>
      </w:pPr>
    </w:p>
    <w:tbl>
      <w:tblPr>
        <w:tblStyle w:val="a7"/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09"/>
        <w:gridCol w:w="736"/>
      </w:tblGrid>
      <w:tr w:rsidR="000F0777" w:rsidRPr="00657DB3" w14:paraId="0114C64D" w14:textId="77777777" w:rsidTr="00FD3A3A">
        <w:trPr>
          <w:jc w:val="center"/>
        </w:trPr>
        <w:tc>
          <w:tcPr>
            <w:tcW w:w="4606" w:type="pct"/>
            <w:vAlign w:val="center"/>
          </w:tcPr>
          <w:p w14:paraId="386D5C6F" w14:textId="445900B2" w:rsidR="000F0777" w:rsidRPr="00657DB3" w:rsidRDefault="000F0777" w:rsidP="00FD3A3A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>Биобанки</w:t>
            </w:r>
            <w:r w:rsidR="004740B6">
              <w:rPr>
                <w:rFonts w:eastAsia="Yu Mincho"/>
                <w:b/>
                <w:lang w:val="ky-KG" w:eastAsia="zh-CN"/>
              </w:rPr>
              <w:t>нг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 20387</w:t>
            </w:r>
          </w:p>
        </w:tc>
        <w:sdt>
          <w:sdtPr>
            <w:rPr>
              <w:rFonts w:eastAsia="Yu Mincho"/>
              <w:lang w:eastAsia="zh-CN"/>
            </w:rPr>
            <w:id w:val="115442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67FD4D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50BD4A" w14:textId="77777777" w:rsidTr="00FD3A3A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15082010" w14:textId="334F8AE9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bookmarkStart w:id="331" w:name="_Hlk54243026"/>
            <w:r w:rsidRPr="00657DB3">
              <w:rPr>
                <w:rFonts w:eastAsia="Yu Mincho"/>
                <w:b/>
                <w:lang w:val="ky-KG" w:eastAsia="zh-CN"/>
              </w:rPr>
              <w:t>К</w:t>
            </w:r>
            <w:r w:rsidRPr="00657DB3">
              <w:rPr>
                <w:rFonts w:eastAsia="Yu Mincho"/>
                <w:b/>
                <w:lang w:eastAsia="zh-CN"/>
              </w:rPr>
              <w:t>алибровк</w:t>
            </w:r>
            <w:r w:rsidR="004740B6">
              <w:rPr>
                <w:rFonts w:eastAsia="Yu Mincho"/>
                <w:b/>
                <w:lang w:val="ky-KG" w:eastAsia="zh-CN"/>
              </w:rPr>
              <w:t>а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ИСО/МЭК 17025</w:t>
            </w:r>
          </w:p>
        </w:tc>
        <w:bookmarkStart w:id="332" w:name="_Hlk533314719" w:displacedByCustomXml="next"/>
        <w:sdt>
          <w:sdtPr>
            <w:rPr>
              <w:rFonts w:eastAsia="Yu Mincho"/>
              <w:lang w:eastAsia="zh-CN"/>
            </w:rPr>
            <w:id w:val="113475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73C2C01B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bookmarkEnd w:id="332" w:displacedByCustomXml="prev"/>
      </w:tr>
      <w:bookmarkEnd w:id="331"/>
      <w:tr w:rsidR="000F0777" w:rsidRPr="00657DB3" w14:paraId="73F29EA6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617A8A49" w14:textId="7C43D091" w:rsidR="000F0777" w:rsidRPr="00657DB3" w:rsidRDefault="004740B6" w:rsidP="00FD3A3A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4740B6">
              <w:rPr>
                <w:rStyle w:val="ezkurwreuab5ozgtqnkl"/>
                <w:bCs/>
                <w:lang w:val="ky-KG"/>
              </w:rPr>
              <w:t xml:space="preserve">Сертификация систем </w:t>
            </w:r>
            <w:r w:rsidR="00BD2E02">
              <w:rPr>
                <w:rStyle w:val="ezkurwreuab5ozgtqnkl"/>
                <w:bCs/>
                <w:lang w:val="ky-KG"/>
              </w:rPr>
              <w:t>менеджмента</w:t>
            </w:r>
            <w:r w:rsidR="000F0777" w:rsidRPr="00657DB3">
              <w:rPr>
                <w:rStyle w:val="ezkurwreuab5ozgtqnkl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ИСО/МЭК 17021-1 и соответствующие сферы приложения</w:t>
            </w:r>
          </w:p>
        </w:tc>
        <w:sdt>
          <w:sdtPr>
            <w:rPr>
              <w:rFonts w:eastAsia="Yu Mincho"/>
              <w:lang w:eastAsia="zh-CN"/>
            </w:rPr>
            <w:id w:val="1624492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3517FA8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73A0A4A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DBD3A72" w14:textId="39A80224" w:rsidR="000F0777" w:rsidRPr="00657DB3" w:rsidRDefault="00BD2E0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по антикоррупции</w:t>
            </w:r>
            <w:r w:rsidR="000F0777" w:rsidRPr="00657DB3">
              <w:rPr>
                <w:rFonts w:eastAsia="Yu Mincho"/>
                <w:lang w:eastAsia="zh-CN"/>
              </w:rPr>
              <w:t xml:space="preserve"> ISO 37001 </w:t>
            </w:r>
            <w:r w:rsidRPr="00BD2E02">
              <w:rPr>
                <w:rFonts w:eastAsia="Yu Mincho"/>
                <w:lang w:eastAsia="zh-CN"/>
              </w:rPr>
              <w:t>(ABMS)</w:t>
            </w:r>
          </w:p>
        </w:tc>
        <w:sdt>
          <w:sdtPr>
            <w:rPr>
              <w:rFonts w:eastAsia="Yu Mincho"/>
              <w:lang w:eastAsia="zh-CN"/>
            </w:rPr>
            <w:id w:val="-193920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F77EFD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8AB4E27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98F46" w14:textId="0CEFFB43" w:rsidR="000F0777" w:rsidRPr="00657DB3" w:rsidRDefault="00BD2E0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скусственного интеллекта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D2E02">
              <w:rPr>
                <w:rFonts w:eastAsia="Yu Mincho"/>
                <w:lang w:eastAsia="zh-CN"/>
              </w:rPr>
              <w:t>AIMS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40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EA5AD4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A7C6051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EE237E2" w14:textId="306336F3" w:rsidR="000F0777" w:rsidRPr="00657DB3" w:rsidRDefault="00BD2E0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у</w:t>
            </w:r>
            <w:r w:rsidR="000F0777" w:rsidRPr="00657DB3">
              <w:rPr>
                <w:rFonts w:eastAsia="Yu Mincho"/>
                <w:lang w:eastAsia="zh-CN"/>
              </w:rPr>
              <w:t>правления активами ISO 55001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AMMS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97290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86D3E9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A6066A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087F8FE" w14:textId="1C83B397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</w:t>
            </w:r>
            <w:r w:rsidR="00BD2E02">
              <w:rPr>
                <w:rFonts w:eastAsia="Yu Mincho"/>
                <w:lang w:val="ky-KG" w:eastAsia="zh-CN"/>
              </w:rPr>
              <w:t xml:space="preserve"> неприрывности деятельности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BC7547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22301 (</w:t>
            </w:r>
            <w:r w:rsidR="00BC7547" w:rsidRPr="00BC7547">
              <w:rPr>
                <w:rFonts w:eastAsia="Yu Mincho"/>
                <w:lang w:eastAsia="zh-CN"/>
              </w:rPr>
              <w:t>BCMS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855302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67DB99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44747B6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F5002D9" w14:textId="2FA85694" w:rsidR="000F0777" w:rsidRPr="00657DB3" w:rsidRDefault="00BC754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BC7547">
              <w:rPr>
                <w:rFonts w:eastAsia="Yu Mincho"/>
                <w:lang w:eastAsia="zh-CN"/>
              </w:rPr>
              <w:t>Систем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C7547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менеджмента</w:t>
            </w:r>
            <w:r w:rsidRPr="00BC7547">
              <w:rPr>
                <w:rFonts w:eastAsia="Yu Mincho"/>
                <w:lang w:eastAsia="zh-CN"/>
              </w:rPr>
              <w:t xml:space="preserve"> соответствием </w:t>
            </w:r>
            <w:r w:rsidRPr="00657DB3">
              <w:rPr>
                <w:rFonts w:eastAsia="Yu Mincho"/>
                <w:lang w:eastAsia="zh-CN"/>
              </w:rPr>
              <w:t>ISO</w:t>
            </w:r>
            <w:r w:rsidR="000F0777" w:rsidRPr="00657DB3">
              <w:rPr>
                <w:rFonts w:eastAsia="Yu Mincho"/>
                <w:lang w:eastAsia="zh-CN"/>
              </w:rPr>
              <w:t xml:space="preserve"> 37301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CMS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337031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B89E5F3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0261A63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D96DFF0" w14:textId="3A75E402" w:rsidR="000F0777" w:rsidRPr="00657DB3" w:rsidRDefault="00BC754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="000F0777" w:rsidRPr="00657DB3">
              <w:rPr>
                <w:rFonts w:eastAsia="Yu Mincho"/>
                <w:lang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="000F0777" w:rsidRPr="00657DB3">
              <w:rPr>
                <w:rFonts w:eastAsia="Yu Mincho"/>
                <w:lang w:eastAsia="zh-CN"/>
              </w:rPr>
              <w:t xml:space="preserve"> менеджмента </w:t>
            </w:r>
            <w:r>
              <w:rPr>
                <w:rFonts w:eastAsia="Yu Mincho"/>
                <w:lang w:val="ky-KG" w:eastAsia="zh-CN"/>
              </w:rPr>
              <w:t>в о</w:t>
            </w:r>
            <w:r w:rsidRPr="00657DB3">
              <w:rPr>
                <w:rFonts w:eastAsia="Yu Mincho"/>
                <w:lang w:eastAsia="zh-CN"/>
              </w:rPr>
              <w:t>бразовательных организациях ISO</w:t>
            </w:r>
            <w:r w:rsidR="000F0777" w:rsidRPr="00657DB3">
              <w:rPr>
                <w:rFonts w:eastAsia="Yu Mincho"/>
                <w:lang w:eastAsia="zh-CN"/>
              </w:rPr>
              <w:t xml:space="preserve"> 21001 (</w:t>
            </w:r>
            <w:r w:rsidRPr="00BC7547">
              <w:rPr>
                <w:rFonts w:eastAsia="Yu Mincho"/>
                <w:lang w:eastAsia="zh-CN"/>
              </w:rPr>
              <w:t>EdMS)</w:t>
            </w:r>
          </w:p>
        </w:tc>
        <w:sdt>
          <w:sdtPr>
            <w:rPr>
              <w:rFonts w:eastAsia="Yu Mincho"/>
              <w:lang w:eastAsia="zh-CN"/>
            </w:rPr>
            <w:id w:val="26650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019FDB0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EB94ADA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0CF0C72" w14:textId="3812C86D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энергетического менеджмента ISO 50001 (</w:t>
            </w:r>
            <w:r w:rsidR="00506EC2" w:rsidRPr="00506EC2">
              <w:rPr>
                <w:rFonts w:eastAsia="Yu Mincho"/>
                <w:lang w:eastAsia="zh-CN"/>
              </w:rPr>
              <w:t>EnMS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139378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21D725D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B695C96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5796AB5" w14:textId="1E507DCE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экологического менеджмента ИСО 14001 (</w:t>
            </w:r>
            <w:r w:rsidR="00506EC2" w:rsidRPr="00506EC2">
              <w:rPr>
                <w:rFonts w:eastAsia="Yu Mincho"/>
                <w:lang w:eastAsia="zh-CN"/>
              </w:rPr>
              <w:t>EMS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1016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DFF6F9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31BC2C1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411A0B6" w14:textId="65634402" w:rsidR="000F0777" w:rsidRPr="00657DB3" w:rsidRDefault="00506EC2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506EC2">
              <w:rPr>
                <w:rFonts w:eastAsia="Yu Mincho"/>
                <w:lang w:eastAsia="zh-CN"/>
              </w:rPr>
              <w:t>Менеджмент объектов недвижимости. Системы менеджмента.</w:t>
            </w:r>
            <w:r w:rsidR="000F0777" w:rsidRPr="00657DB3">
              <w:rPr>
                <w:rFonts w:eastAsia="Yu Mincho"/>
                <w:lang w:eastAsia="zh-CN"/>
              </w:rPr>
              <w:t>ISO 41001 (</w:t>
            </w:r>
            <w:r w:rsidRPr="00506EC2">
              <w:rPr>
                <w:rFonts w:eastAsia="Yu Mincho"/>
                <w:lang w:eastAsia="zh-CN"/>
              </w:rPr>
              <w:t>FMMS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76107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4F4521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3D252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B0B2FB1" w14:textId="6C16C713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 безопасности пищевых продуктов</w:t>
            </w:r>
            <w:r w:rsidR="002535F8" w:rsidRPr="00657DB3">
              <w:rPr>
                <w:rFonts w:eastAsia="Yu Mincho"/>
                <w:lang w:eastAsia="zh-CN"/>
              </w:rPr>
              <w:t xml:space="preserve"> ISO </w:t>
            </w:r>
            <w:r w:rsidRPr="00657DB3">
              <w:rPr>
                <w:rFonts w:eastAsia="Yu Mincho"/>
                <w:lang w:eastAsia="zh-CN"/>
              </w:rPr>
              <w:t>22000 (</w:t>
            </w:r>
            <w:r w:rsidR="00506EC2" w:rsidRPr="00506EC2">
              <w:rPr>
                <w:rFonts w:eastAsia="Yu Mincho"/>
                <w:lang w:eastAsia="zh-CN"/>
              </w:rPr>
              <w:t>FSMS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267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7318161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6E6A359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1C81F5D" w14:textId="276E6106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657DB3">
              <w:rPr>
                <w:rFonts w:eastAsia="Yu Mincho"/>
                <w:lang w:eastAsia="zh-CN"/>
              </w:rPr>
              <w:t>ертификаци</w:t>
            </w:r>
            <w:r>
              <w:rPr>
                <w:rFonts w:eastAsia="Yu Mincho"/>
                <w:lang w:val="ky-KG" w:eastAsia="zh-CN"/>
              </w:rPr>
              <w:t>я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 xml:space="preserve">системы </w:t>
            </w:r>
            <w:r>
              <w:rPr>
                <w:rFonts w:eastAsia="Yu Mincho"/>
                <w:lang w:val="ky-KG" w:eastAsia="zh-CN"/>
              </w:rPr>
              <w:t>п</w:t>
            </w:r>
            <w:r w:rsidRPr="00657DB3">
              <w:rPr>
                <w:rFonts w:eastAsia="Yu Mincho"/>
                <w:lang w:eastAsia="zh-CN"/>
              </w:rPr>
              <w:t xml:space="preserve">родовольственной безопасности </w:t>
            </w:r>
            <w:r w:rsidR="000F0777" w:rsidRPr="00657DB3">
              <w:rPr>
                <w:rFonts w:eastAsia="Yu Mincho"/>
                <w:lang w:eastAsia="zh-CN"/>
              </w:rPr>
              <w:t>22000 (FSSC 22000)</w:t>
            </w:r>
          </w:p>
        </w:tc>
        <w:sdt>
          <w:sdtPr>
            <w:rPr>
              <w:rFonts w:eastAsia="Yu Mincho"/>
              <w:lang w:eastAsia="zh-CN"/>
            </w:rPr>
            <w:id w:val="-98099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56821D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5C1B33B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915654B" w14:textId="1B3687ED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Системы менеджмента м</w:t>
            </w:r>
            <w:r w:rsidR="000F0777" w:rsidRPr="00657DB3">
              <w:rPr>
                <w:rFonts w:eastAsia="Yu Mincho"/>
                <w:lang w:eastAsia="zh-CN"/>
              </w:rPr>
              <w:t>едицинск</w:t>
            </w:r>
            <w:r>
              <w:rPr>
                <w:rFonts w:eastAsia="Yu Mincho"/>
                <w:lang w:val="ky-KG" w:eastAsia="zh-CN"/>
              </w:rPr>
              <w:t>их</w:t>
            </w:r>
            <w:r w:rsidR="000F0777" w:rsidRPr="00657DB3">
              <w:rPr>
                <w:rFonts w:eastAsia="Yu Mincho"/>
                <w:lang w:eastAsia="zh-CN"/>
              </w:rPr>
              <w:t xml:space="preserve"> организаци</w:t>
            </w:r>
            <w:r>
              <w:rPr>
                <w:rFonts w:eastAsia="Yu Mincho"/>
                <w:lang w:val="ky-KG" w:eastAsia="zh-CN"/>
              </w:rPr>
              <w:t>й</w:t>
            </w:r>
            <w:r w:rsidR="000F0777" w:rsidRPr="00657DB3">
              <w:rPr>
                <w:rFonts w:eastAsia="Yu Mincho"/>
                <w:lang w:eastAsia="zh-CN"/>
              </w:rPr>
              <w:t xml:space="preserve"> ISO 7101 (</w:t>
            </w:r>
            <w:r w:rsidRPr="001E7898">
              <w:rPr>
                <w:rFonts w:eastAsia="Yu Mincho"/>
                <w:lang w:eastAsia="zh-CN"/>
              </w:rPr>
              <w:t>HOMS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73345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4DBF7E4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B289047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305AA43" w14:textId="78827321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</w:t>
            </w:r>
            <w:r w:rsidR="001E7898">
              <w:rPr>
                <w:rFonts w:eastAsia="Yu Mincho"/>
                <w:lang w:val="ky-KG" w:eastAsia="zh-CN"/>
              </w:rPr>
              <w:t>менеджмента</w:t>
            </w:r>
            <w:r w:rsidRPr="00657DB3">
              <w:rPr>
                <w:rFonts w:eastAsia="Yu Mincho"/>
                <w:lang w:eastAsia="zh-CN"/>
              </w:rPr>
              <w:t xml:space="preserve"> информационной безопасност</w:t>
            </w:r>
            <w:r w:rsidR="001E7898"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1E7898" w:rsidRPr="00657DB3">
              <w:rPr>
                <w:rFonts w:eastAsia="Yu Mincho"/>
                <w:lang w:eastAsia="zh-CN"/>
              </w:rPr>
              <w:t xml:space="preserve">ISO 27001 </w:t>
            </w:r>
            <w:r w:rsidRPr="00657DB3">
              <w:rPr>
                <w:rFonts w:eastAsia="Yu Mincho"/>
                <w:lang w:eastAsia="zh-CN"/>
              </w:rPr>
              <w:t>(</w:t>
            </w:r>
            <w:r w:rsidR="001E7898" w:rsidRPr="001E7898">
              <w:rPr>
                <w:rFonts w:eastAsia="Yu Mincho"/>
                <w:lang w:eastAsia="zh-CN"/>
              </w:rPr>
              <w:t>ISMS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76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619F4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C6BC9F5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E33EF34" w14:textId="7FBBF273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1E7898">
              <w:rPr>
                <w:rFonts w:eastAsia="Yu Mincho"/>
                <w:lang w:eastAsia="zh-CN"/>
              </w:rPr>
              <w:t>Информационные технологии. Менеджмент сервисов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20000-1 (ITSMS)</w:t>
            </w:r>
          </w:p>
        </w:tc>
        <w:sdt>
          <w:sdtPr>
            <w:rPr>
              <w:rFonts w:eastAsia="Yu Mincho"/>
              <w:lang w:eastAsia="zh-CN"/>
            </w:rPr>
            <w:id w:val="93208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96C57A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930D38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E2F94A4" w14:textId="44648BF9" w:rsidR="000F0777" w:rsidRPr="00321EF5" w:rsidRDefault="001E7898" w:rsidP="001E7898">
            <w:pPr>
              <w:keepLines/>
              <w:widowControl w:val="0"/>
              <w:jc w:val="right"/>
              <w:rPr>
                <w:rFonts w:eastAsia="Yu Mincho"/>
                <w:b/>
                <w:highlight w:val="green"/>
                <w:lang w:val="ky-KG" w:eastAsia="zh-CN"/>
              </w:rPr>
            </w:pPr>
            <w:r w:rsidRPr="00321EF5">
              <w:rPr>
                <w:rFonts w:eastAsia="Yu Mincho"/>
                <w:highlight w:val="green"/>
                <w:lang w:eastAsia="zh-CN"/>
              </w:rPr>
              <w:t xml:space="preserve">Международная аэрокосмическая группа по качеству, контролируемая промышленностью Схема сертификации другой стороной </w:t>
            </w:r>
            <w:r w:rsidRPr="00321EF5">
              <w:rPr>
                <w:rFonts w:asciiTheme="minorHAnsi" w:eastAsia="Yu Mincho" w:hAnsiTheme="minorHAnsi" w:cstheme="minorHAnsi"/>
                <w:highlight w:val="green"/>
                <w:lang w:eastAsia="zh-CN"/>
              </w:rPr>
              <w:t>(IAOG ICOP</w:t>
            </w:r>
            <w:r w:rsidRPr="00321EF5">
              <w:rPr>
                <w:rFonts w:asciiTheme="minorHAnsi" w:eastAsia="Yu Mincho" w:hAnsiTheme="minorHAnsi" w:cstheme="minorHAnsi"/>
                <w:highlight w:val="green"/>
                <w:lang w:val="ky-KG" w:eastAsia="zh-CN"/>
              </w:rPr>
              <w:t>))</w:t>
            </w:r>
          </w:p>
        </w:tc>
        <w:sdt>
          <w:sdtPr>
            <w:rPr>
              <w:rFonts w:eastAsia="Yu Mincho"/>
              <w:lang w:eastAsia="zh-CN"/>
            </w:rPr>
            <w:id w:val="96763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6266533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BE01F79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66EE593" w14:textId="51EC5528" w:rsidR="000F0777" w:rsidRPr="00657DB3" w:rsidRDefault="001E7898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lastRenderedPageBreak/>
              <w:t>С</w:t>
            </w:r>
            <w:r w:rsidRPr="001E7898">
              <w:rPr>
                <w:rFonts w:eastAsia="Yu Mincho"/>
                <w:lang w:eastAsia="zh-CN"/>
              </w:rPr>
              <w:t xml:space="preserve">истема менеджмента качества для производителей медицинских изделий </w:t>
            </w:r>
            <w:r w:rsidR="000F0777" w:rsidRPr="00657DB3">
              <w:rPr>
                <w:rFonts w:eastAsia="Yu Mincho"/>
                <w:lang w:eastAsia="zh-CN"/>
              </w:rPr>
              <w:t>ISO 13485 (MDQMS)</w:t>
            </w:r>
          </w:p>
        </w:tc>
        <w:sdt>
          <w:sdtPr>
            <w:rPr>
              <w:rFonts w:eastAsia="Yu Mincho"/>
              <w:lang w:eastAsia="zh-CN"/>
            </w:rPr>
            <w:id w:val="123728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6A1624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AFE482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02427DE" w14:textId="78AC3649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rPr>
                <w:rFonts w:eastAsia="Yu Mincho"/>
                <w:lang w:eastAsia="zh-CN"/>
              </w:rPr>
              <w:t>Системы менеджмента безопасности труда и охраны здоровья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45001 (</w:t>
            </w:r>
            <w:r w:rsidRPr="00B5772A">
              <w:rPr>
                <w:rFonts w:eastAsia="Yu Mincho"/>
                <w:lang w:eastAsia="zh-CN"/>
              </w:rPr>
              <w:t>OHSMS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37250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1A515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D73EE7F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8DDF78A" w14:textId="582BE0E6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B5772A">
              <w:rPr>
                <w:rFonts w:eastAsia="Yu Mincho"/>
                <w:lang w:val="ky-KG"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5772A">
              <w:rPr>
                <w:rFonts w:eastAsia="Yu Mincho"/>
                <w:lang w:val="ky-KG" w:eastAsia="zh-CN"/>
              </w:rPr>
              <w:t xml:space="preserve"> качества и безопасности для специализированных кормовых ингредиентов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5772A">
              <w:rPr>
                <w:rFonts w:eastAsia="Yu Mincho"/>
                <w:lang w:eastAsia="zh-CN"/>
              </w:rPr>
              <w:t>FAMI-QS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3969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6E3856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3B3B496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3913AE8" w14:textId="28E0EA0E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менеджмента качества </w:t>
            </w:r>
            <w:r w:rsidR="002535F8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9001 (СМК)</w:t>
            </w:r>
          </w:p>
        </w:tc>
        <w:sdt>
          <w:sdtPr>
            <w:rPr>
              <w:rFonts w:eastAsia="Yu Mincho"/>
              <w:lang w:eastAsia="zh-CN"/>
            </w:rPr>
            <w:id w:val="9586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58D95AB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0BB01A4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4E3" w14:textId="071CED56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Сертификация</w:t>
            </w:r>
            <w:r w:rsidRPr="00B5772A">
              <w:rPr>
                <w:rFonts w:eastAsia="Yu Mincho"/>
                <w:lang w:eastAsia="zh-CN"/>
              </w:rPr>
              <w:t xml:space="preserve"> систем менеджмента социальной ответственности </w:t>
            </w:r>
            <w:r w:rsidR="000F0777" w:rsidRPr="00657DB3">
              <w:rPr>
                <w:rFonts w:eastAsia="Yu Mincho"/>
                <w:lang w:eastAsia="zh-CN"/>
              </w:rPr>
              <w:t>(FSSC 24000)</w:t>
            </w:r>
          </w:p>
        </w:tc>
        <w:sdt>
          <w:sdtPr>
            <w:rPr>
              <w:rFonts w:eastAsia="Yu Mincho"/>
              <w:lang w:eastAsia="zh-CN"/>
            </w:rPr>
            <w:id w:val="-33006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64DF2C7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6320201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013AD3F0" w14:textId="099F5990" w:rsidR="000F0777" w:rsidRPr="00657DB3" w:rsidRDefault="000F0777" w:rsidP="00FD3A3A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 xml:space="preserve">Сертификация -  продукции, процессов и услуг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</w:t>
            </w:r>
            <w:r w:rsidRPr="00657DB3">
              <w:rPr>
                <w:rFonts w:eastAsia="Yu Mincho"/>
                <w:bCs/>
                <w:lang w:eastAsia="zh-CN"/>
              </w:rPr>
              <w:t>/</w:t>
            </w:r>
            <w:r w:rsidR="002535F8">
              <w:rPr>
                <w:rFonts w:eastAsia="Yu Mincho"/>
                <w:bCs/>
                <w:lang w:val="en-US" w:eastAsia="zh-CN"/>
              </w:rPr>
              <w:t>IEC</w:t>
            </w:r>
            <w:r w:rsidRPr="00657DB3">
              <w:rPr>
                <w:rFonts w:eastAsia="Yu Mincho"/>
                <w:bCs/>
                <w:lang w:eastAsia="zh-CN"/>
              </w:rPr>
              <w:t xml:space="preserve"> 17065</w:t>
            </w:r>
          </w:p>
        </w:tc>
        <w:sdt>
          <w:sdtPr>
            <w:rPr>
              <w:rFonts w:eastAsia="Yu Mincho"/>
              <w:lang w:eastAsia="zh-CN"/>
            </w:rPr>
            <w:id w:val="98798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48E14C1E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3FFA6874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7839CE8" w14:textId="631222C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95917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F274122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7E3556B9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0485FF57" w14:textId="4CF787B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личной гигиены</w:t>
            </w:r>
          </w:p>
        </w:tc>
        <w:sdt>
          <w:sdtPr>
            <w:rPr>
              <w:rFonts w:eastAsia="Yu Mincho"/>
              <w:lang w:eastAsia="zh-CN"/>
            </w:rPr>
            <w:id w:val="51735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3A14DE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F3583EB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F4CFAEE" w14:textId="49CED8FE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безопасность пищевых продуктов</w:t>
            </w:r>
          </w:p>
        </w:tc>
        <w:sdt>
          <w:sdtPr>
            <w:rPr>
              <w:rFonts w:eastAsia="Yu Mincho"/>
              <w:lang w:eastAsia="zh-CN"/>
            </w:rPr>
            <w:id w:val="48474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74362E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7B4148D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2312A5F7" w14:textId="59FB3D6D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безглютеновую продукцию</w:t>
            </w:r>
          </w:p>
        </w:tc>
        <w:sdt>
          <w:sdtPr>
            <w:rPr>
              <w:rFonts w:eastAsia="Yu Mincho"/>
              <w:lang w:eastAsia="zh-CN"/>
            </w:rPr>
            <w:id w:val="1138218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D75B52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7E17FC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2854E92" w14:textId="6E9EB6A0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(BAGS) на упаковочные материалы</w:t>
            </w:r>
          </w:p>
        </w:tc>
        <w:sdt>
          <w:sdtPr>
            <w:rPr>
              <w:rFonts w:eastAsia="Yu Mincho"/>
              <w:lang w:eastAsia="zh-CN"/>
            </w:rPr>
            <w:id w:val="-64659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F241FB7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4973073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0F0D0E3" w14:textId="42F01F1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(BCGS) по хранению и дистрибуции</w:t>
            </w:r>
          </w:p>
        </w:tc>
        <w:sdt>
          <w:sdtPr>
            <w:rPr>
              <w:rFonts w:eastAsia="Yu Mincho"/>
              <w:lang w:eastAsia="zh-CN"/>
            </w:rPr>
            <w:id w:val="97487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718A602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F012787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172A90DC" w14:textId="5B4174C7" w:rsidR="00B5772A" w:rsidRPr="00321EF5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highlight w:val="green"/>
                <w:lang w:eastAsia="zh-CN"/>
              </w:rPr>
            </w:pPr>
            <w:r w:rsidRPr="00321EF5">
              <w:rPr>
                <w:highlight w:val="green"/>
              </w:rPr>
              <w:t>GLOBALG.A.P. Комплексное обеспечение фермерских хозяйств</w:t>
            </w:r>
          </w:p>
        </w:tc>
        <w:sdt>
          <w:sdtPr>
            <w:rPr>
              <w:rFonts w:eastAsia="Yu Mincho"/>
              <w:lang w:eastAsia="zh-CN"/>
            </w:rPr>
            <w:id w:val="193216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5703FCA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528E451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7A564619" w14:textId="576CB421" w:rsidR="00B5772A" w:rsidRPr="00321EF5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highlight w:val="green"/>
                <w:lang w:eastAsia="zh-CN"/>
              </w:rPr>
            </w:pPr>
            <w:r w:rsidRPr="00321EF5">
              <w:rPr>
                <w:highlight w:val="green"/>
              </w:rPr>
              <w:t>GLOBALG.A.P. Обеспечение обращения с продукцией</w:t>
            </w:r>
          </w:p>
        </w:tc>
        <w:sdt>
          <w:sdtPr>
            <w:rPr>
              <w:rFonts w:eastAsia="Yu Mincho"/>
              <w:lang w:eastAsia="zh-CN"/>
            </w:rPr>
            <w:id w:val="-959333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5ACC280A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02F12BE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CCBEBB6" w14:textId="48F9878C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IFS Food, Часть 1,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6036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661EA1B9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C413323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E960" w14:textId="375D8EA8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IFS Broker версии 3.2,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2145394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307BE65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29C5EFA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85C8" w14:textId="1ABF5695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IFS PACsecure версии 3,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84962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4008BE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553758A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3B3" w14:textId="1655605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12593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66D2C9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177CF39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1841" w14:textId="22F7865D" w:rsidR="000F0777" w:rsidRPr="00657DB3" w:rsidRDefault="00B5772A" w:rsidP="00FD3A3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t>ISO 22003-2:2022 Безопасность пищевых продуктов — Часть 2: Требования к органам, осуществляющим оценку и сертификацию продуктов, процессов и услуг, включая аудит системы безопасности пищевых продуктов (не должны включаться в качестве нормативной ссылки, если только они не приняты в соответствии со схемой</w:t>
            </w:r>
          </w:p>
        </w:tc>
        <w:sdt>
          <w:sdtPr>
            <w:rPr>
              <w:rFonts w:eastAsia="Yu Mincho"/>
              <w:lang w:eastAsia="zh-CN"/>
            </w:rPr>
            <w:id w:val="-174594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99C6FB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4CC10D7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4C559992" w14:textId="0330EAE0" w:rsidR="000F0777" w:rsidRPr="00657DB3" w:rsidRDefault="00B5772A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Сертификация персонала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,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17024</w:t>
            </w:r>
          </w:p>
        </w:tc>
        <w:sdt>
          <w:sdtPr>
            <w:rPr>
              <w:rFonts w:eastAsia="Yu Mincho"/>
              <w:lang w:eastAsia="zh-CN"/>
            </w:rPr>
            <w:id w:val="-107966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0AF1440B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3D52017" w14:textId="77777777" w:rsidTr="00FD3A3A">
        <w:trPr>
          <w:jc w:val="center"/>
        </w:trPr>
        <w:tc>
          <w:tcPr>
            <w:tcW w:w="4606" w:type="pct"/>
            <w:tcBorders>
              <w:top w:val="nil"/>
              <w:bottom w:val="single" w:sz="4" w:space="0" w:color="auto"/>
            </w:tcBorders>
            <w:vAlign w:val="center"/>
          </w:tcPr>
          <w:p w14:paraId="03AF06D0" w14:textId="77777777" w:rsidR="000F0777" w:rsidRPr="00657DB3" w:rsidRDefault="000F0777" w:rsidP="00FD3A3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МПК</w:t>
            </w:r>
            <w:r w:rsidRPr="00657DB3">
              <w:t xml:space="preserve"> </w:t>
            </w:r>
            <w:r w:rsidRPr="00657DB3">
              <w:rPr>
                <w:rFonts w:eastAsia="Yu Mincho"/>
                <w:lang w:eastAsia="zh-CN"/>
              </w:rPr>
              <w:t>системы управления аудиторов</w:t>
            </w:r>
          </w:p>
        </w:tc>
        <w:sdt>
          <w:sdtPr>
            <w:rPr>
              <w:rFonts w:eastAsia="Yu Mincho"/>
              <w:lang w:eastAsia="zh-CN"/>
            </w:rPr>
            <w:id w:val="173465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nil"/>
                  <w:bottom w:val="single" w:sz="4" w:space="0" w:color="auto"/>
                </w:tcBorders>
                <w:vAlign w:val="center"/>
              </w:tcPr>
              <w:p w14:paraId="6CA512F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B7BD9E7" w14:textId="77777777" w:rsidTr="00FD3A3A">
        <w:trPr>
          <w:jc w:val="center"/>
        </w:trPr>
        <w:tc>
          <w:tcPr>
            <w:tcW w:w="4606" w:type="pct"/>
            <w:vAlign w:val="center"/>
          </w:tcPr>
          <w:p w14:paraId="723CD929" w14:textId="3DEE7C5C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r w:rsidRPr="00657DB3">
              <w:rPr>
                <w:rFonts w:eastAsia="Yu Mincho"/>
                <w:b/>
                <w:lang w:eastAsia="zh-CN"/>
              </w:rPr>
              <w:t>нспекци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17020</w:t>
            </w:r>
          </w:p>
        </w:tc>
        <w:sdt>
          <w:sdtPr>
            <w:rPr>
              <w:rFonts w:eastAsia="Yu Mincho"/>
              <w:lang w:eastAsia="zh-CN"/>
            </w:rPr>
            <w:id w:val="-481617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63ECB0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3BCF50F" w14:textId="77777777" w:rsidTr="00FD3A3A">
        <w:trPr>
          <w:jc w:val="center"/>
        </w:trPr>
        <w:tc>
          <w:tcPr>
            <w:tcW w:w="4606" w:type="pct"/>
            <w:vAlign w:val="center"/>
          </w:tcPr>
          <w:p w14:paraId="69635512" w14:textId="740C4F25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М</w:t>
            </w:r>
            <w:r w:rsidRPr="00657DB3">
              <w:rPr>
                <w:rFonts w:eastAsia="Yu Mincho"/>
                <w:b/>
                <w:lang w:eastAsia="zh-CN"/>
              </w:rPr>
              <w:t>едицинск</w:t>
            </w:r>
            <w:r w:rsidR="002535F8">
              <w:rPr>
                <w:rFonts w:eastAsia="Yu Mincho"/>
                <w:b/>
                <w:lang w:val="ky-KG" w:eastAsia="zh-CN"/>
              </w:rPr>
              <w:t>ие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>
              <w:rPr>
                <w:rFonts w:eastAsia="Yu Mincho"/>
                <w:b/>
                <w:lang w:val="ky-KG" w:eastAsia="zh-CN"/>
              </w:rPr>
              <w:t>ис</w:t>
            </w:r>
            <w:r w:rsidRPr="00657DB3">
              <w:rPr>
                <w:rFonts w:eastAsia="Yu Mincho"/>
                <w:b/>
                <w:lang w:eastAsia="zh-CN"/>
              </w:rPr>
              <w:t>следовани</w:t>
            </w:r>
            <w:r w:rsidR="002535F8">
              <w:rPr>
                <w:rFonts w:eastAsia="Yu Mincho"/>
                <w:b/>
                <w:lang w:val="ky-KG" w:eastAsia="zh-CN"/>
              </w:rPr>
              <w:t xml:space="preserve">я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Pr="00657DB3">
              <w:rPr>
                <w:rFonts w:eastAsia="Yu Mincho"/>
                <w:bCs/>
                <w:lang w:eastAsia="zh-CN"/>
              </w:rPr>
              <w:t xml:space="preserve"> 15189</w:t>
            </w:r>
          </w:p>
        </w:tc>
        <w:sdt>
          <w:sdtPr>
            <w:rPr>
              <w:rFonts w:eastAsia="Yu Mincho"/>
              <w:lang w:eastAsia="zh-CN"/>
            </w:rPr>
            <w:id w:val="1328475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C391C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CDB7F39" w14:textId="77777777" w:rsidTr="00FD3A3A">
        <w:trPr>
          <w:jc w:val="center"/>
        </w:trPr>
        <w:tc>
          <w:tcPr>
            <w:tcW w:w="4606" w:type="pct"/>
            <w:vAlign w:val="center"/>
          </w:tcPr>
          <w:p w14:paraId="431211E5" w14:textId="0E412FAC" w:rsidR="000F0777" w:rsidRPr="00657DB3" w:rsidRDefault="002535F8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Провайдеры программ проверки квалификации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17043</w:t>
            </w:r>
          </w:p>
        </w:tc>
        <w:sdt>
          <w:sdtPr>
            <w:rPr>
              <w:rFonts w:eastAsia="Yu Mincho"/>
              <w:lang w:eastAsia="zh-CN"/>
            </w:rPr>
            <w:id w:val="1769195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45690A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BFB5E11" w14:textId="77777777" w:rsidTr="00FD3A3A">
        <w:trPr>
          <w:jc w:val="center"/>
        </w:trPr>
        <w:tc>
          <w:tcPr>
            <w:tcW w:w="4606" w:type="pct"/>
            <w:vAlign w:val="center"/>
          </w:tcPr>
          <w:p w14:paraId="7BAC7855" w14:textId="17EF461E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П</w:t>
            </w:r>
            <w:r w:rsidRPr="00657DB3">
              <w:rPr>
                <w:rFonts w:eastAsia="Yu Mincho"/>
                <w:b/>
                <w:lang w:eastAsia="zh-CN"/>
              </w:rPr>
              <w:t>роизводител</w:t>
            </w:r>
            <w:r w:rsidR="002535F8">
              <w:rPr>
                <w:rFonts w:eastAsia="Yu Mincho"/>
                <w:b/>
                <w:lang w:val="ky-KG" w:eastAsia="zh-CN"/>
              </w:rPr>
              <w:t xml:space="preserve">и </w:t>
            </w:r>
            <w:r w:rsidRPr="00657DB3">
              <w:rPr>
                <w:rFonts w:eastAsia="Yu Mincho"/>
                <w:b/>
                <w:lang w:eastAsia="zh-CN"/>
              </w:rPr>
              <w:t xml:space="preserve">стандартных образцов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="002535F8">
              <w:rPr>
                <w:rFonts w:eastAsia="Yu Mincho"/>
                <w:bCs/>
                <w:lang w:val="ky-KG"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17034</w:t>
            </w:r>
          </w:p>
        </w:tc>
        <w:sdt>
          <w:sdtPr>
            <w:rPr>
              <w:rFonts w:eastAsia="Yu Mincho"/>
              <w:lang w:eastAsia="zh-CN"/>
            </w:rPr>
            <w:id w:val="-663243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9151C9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6FD83CF" w14:textId="77777777" w:rsidTr="00FD3A3A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3554880B" w14:textId="7791BD29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r w:rsidRPr="00657DB3">
              <w:rPr>
                <w:rFonts w:eastAsia="Yu Mincho"/>
                <w:b/>
                <w:lang w:eastAsia="zh-CN"/>
              </w:rPr>
              <w:t>спытани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17025</w:t>
            </w:r>
          </w:p>
        </w:tc>
        <w:sdt>
          <w:sdtPr>
            <w:rPr>
              <w:rFonts w:eastAsia="Yu Mincho"/>
              <w:lang w:eastAsia="zh-CN"/>
            </w:rPr>
            <w:id w:val="-105607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06F3EDFC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500AAAC" w14:textId="77777777" w:rsidTr="00FD3A3A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56B67CEE" w14:textId="30BBC2DE" w:rsidR="000F0777" w:rsidRPr="00657DB3" w:rsidRDefault="000F0777" w:rsidP="00FD3A3A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r w:rsidRPr="00657DB3">
              <w:rPr>
                <w:rFonts w:eastAsia="Yu Mincho"/>
                <w:b/>
                <w:lang w:eastAsia="zh-CN"/>
              </w:rPr>
              <w:t>алидаци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>/</w:t>
            </w: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r w:rsidRPr="00657DB3">
              <w:rPr>
                <w:rFonts w:eastAsia="Yu Mincho"/>
                <w:b/>
                <w:lang w:eastAsia="zh-CN"/>
              </w:rPr>
              <w:t>ерификаци</w:t>
            </w:r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17029</w:t>
            </w:r>
          </w:p>
        </w:tc>
        <w:sdt>
          <w:sdtPr>
            <w:rPr>
              <w:rFonts w:eastAsia="Yu Mincho"/>
              <w:lang w:eastAsia="zh-CN"/>
            </w:rPr>
            <w:id w:val="214237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31E3A36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C829FA7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02C74" w14:textId="77777777" w:rsidR="000F0777" w:rsidRPr="00657DB3" w:rsidRDefault="000F0777" w:rsidP="00FD3A3A">
            <w:pPr>
              <w:keepLines/>
              <w:widowControl w:val="0"/>
              <w:ind w:left="459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val="ky-KG" w:eastAsia="zh-CN"/>
              </w:rPr>
              <w:t>Э</w:t>
            </w:r>
            <w:r w:rsidRPr="00657DB3">
              <w:rPr>
                <w:rFonts w:eastAsia="Yu Mincho"/>
                <w:bCs/>
                <w:lang w:eastAsia="zh-CN"/>
              </w:rPr>
              <w:t>кологической информации ИСО 14065:2020, ИСО 14066</w:t>
            </w:r>
          </w:p>
        </w:tc>
        <w:sdt>
          <w:sdtPr>
            <w:rPr>
              <w:rFonts w:eastAsia="Yu Mincho"/>
              <w:bCs/>
              <w:lang w:eastAsia="zh-CN"/>
            </w:rPr>
            <w:id w:val="-15216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6CD618CF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CFB9C4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3BD94" w14:textId="24FB7478" w:rsidR="000F0777" w:rsidRPr="00657DB3" w:rsidRDefault="000F0777" w:rsidP="00FD3A3A">
            <w:pPr>
              <w:keepLines/>
              <w:widowControl w:val="0"/>
              <w:ind w:left="885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14064-3 Часть 3: Верификации и валидации </w:t>
            </w:r>
            <w:r w:rsidR="002535F8" w:rsidRPr="00657DB3">
              <w:rPr>
                <w:rFonts w:eastAsia="Yu Mincho"/>
                <w:bCs/>
                <w:lang w:eastAsia="zh-CN"/>
              </w:rPr>
              <w:t>заявлени</w:t>
            </w:r>
            <w:r w:rsidR="002535F8">
              <w:rPr>
                <w:rFonts w:eastAsia="Yu Mincho"/>
                <w:bCs/>
                <w:lang w:val="ky-KG" w:eastAsia="zh-CN"/>
              </w:rPr>
              <w:t>й о выбросах</w:t>
            </w:r>
            <w:r w:rsidR="002535F8" w:rsidRPr="00657DB3">
              <w:rPr>
                <w:rFonts w:eastAsia="Yu Mincho"/>
                <w:bCs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 xml:space="preserve">парниковых газов </w:t>
            </w:r>
          </w:p>
        </w:tc>
        <w:sdt>
          <w:sdtPr>
            <w:rPr>
              <w:rFonts w:eastAsia="Yu Mincho"/>
              <w:bCs/>
              <w:lang w:eastAsia="zh-CN"/>
            </w:rPr>
            <w:id w:val="172794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DFCD6F7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13D972B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66D99" w14:textId="4B9EE4A2" w:rsidR="000F0777" w:rsidRPr="00657DB3" w:rsidRDefault="000F0777" w:rsidP="00FD3A3A">
            <w:pPr>
              <w:keepLines/>
              <w:widowControl w:val="0"/>
              <w:ind w:left="131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>ИСО 14064-1 Часть 1: Организации по количественному определению и отчетности о</w:t>
            </w:r>
            <w:r w:rsidR="002535F8"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>парниковых газов</w:t>
            </w:r>
          </w:p>
        </w:tc>
        <w:sdt>
          <w:sdtPr>
            <w:rPr>
              <w:rFonts w:eastAsia="Yu Mincho"/>
              <w:bCs/>
              <w:lang w:eastAsia="zh-CN"/>
            </w:rPr>
            <w:id w:val="1279522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02772E73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D76D00C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DD189A" w14:textId="1FD5C3FB" w:rsidR="000F0777" w:rsidRPr="002535F8" w:rsidRDefault="000F0777" w:rsidP="00FD3A3A">
            <w:pPr>
              <w:keepLines/>
              <w:widowControl w:val="0"/>
              <w:ind w:left="1310"/>
              <w:rPr>
                <w:rFonts w:eastAsia="Yu Mincho"/>
                <w:bCs/>
                <w:lang w:val="ky-KG"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14064-2: Часть 2. </w:t>
            </w:r>
            <w:r w:rsidR="002535F8">
              <w:rPr>
                <w:rFonts w:eastAsia="Yu Mincho"/>
                <w:bCs/>
                <w:lang w:val="ky-KG" w:eastAsia="zh-CN"/>
              </w:rPr>
              <w:t>П</w:t>
            </w:r>
            <w:r w:rsidRPr="00657DB3">
              <w:rPr>
                <w:rFonts w:eastAsia="Yu Mincho"/>
                <w:bCs/>
                <w:lang w:eastAsia="zh-CN"/>
              </w:rPr>
              <w:t xml:space="preserve">роект по количественному определению и отчетности о </w:t>
            </w:r>
            <w:r w:rsidR="002535F8">
              <w:rPr>
                <w:rFonts w:eastAsia="Yu Mincho"/>
                <w:bCs/>
                <w:lang w:val="ky-KG" w:eastAsia="zh-CN"/>
              </w:rPr>
              <w:t>парниковых газах</w:t>
            </w:r>
          </w:p>
        </w:tc>
        <w:sdt>
          <w:sdtPr>
            <w:rPr>
              <w:rFonts w:eastAsia="Yu Mincho"/>
              <w:bCs/>
              <w:lang w:eastAsia="zh-CN"/>
            </w:rPr>
            <w:id w:val="-198161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17059D78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8724D6" w14:textId="77777777" w:rsidTr="00FD3A3A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2D3" w14:textId="6313A72A" w:rsidR="000F0777" w:rsidRPr="00657DB3" w:rsidRDefault="002535F8" w:rsidP="00FD3A3A">
            <w:pPr>
              <w:keepLines/>
              <w:widowControl w:val="0"/>
              <w:spacing w:before="120"/>
              <w:ind w:left="459"/>
              <w:rPr>
                <w:rFonts w:eastAsia="Yu Mincho"/>
                <w:b/>
                <w:lang w:eastAsia="zh-CN"/>
              </w:rPr>
            </w:pPr>
            <w:r w:rsidRPr="002535F8">
              <w:rPr>
                <w:rFonts w:eastAsia="Yu Mincho"/>
                <w:bCs/>
                <w:lang w:eastAsia="zh-CN"/>
              </w:rPr>
              <w:lastRenderedPageBreak/>
              <w:t xml:space="preserve">Система компенсации и сокращения выбросов углерода для международной авиации </w:t>
            </w:r>
            <w:r w:rsidR="000F0777" w:rsidRPr="00657DB3">
              <w:rPr>
                <w:rFonts w:eastAsia="Yu Mincho"/>
                <w:bCs/>
                <w:lang w:eastAsia="zh-CN"/>
              </w:rPr>
              <w:t>(</w:t>
            </w:r>
            <w:r w:rsidRPr="002535F8">
              <w:rPr>
                <w:rFonts w:eastAsia="Yu Mincho"/>
                <w:bCs/>
                <w:lang w:eastAsia="zh-CN"/>
              </w:rPr>
              <w:t>ICAO-CORSIA</w:t>
            </w:r>
            <w:r w:rsidR="000F0777" w:rsidRPr="00657DB3">
              <w:rPr>
                <w:rFonts w:eastAsia="Yu Mincho"/>
                <w:bCs/>
                <w:lang w:eastAsia="zh-CN"/>
              </w:rPr>
              <w:t>)</w:t>
            </w:r>
          </w:p>
        </w:tc>
        <w:sdt>
          <w:sdtPr>
            <w:rPr>
              <w:rFonts w:eastAsia="Yu Mincho"/>
              <w:bCs/>
              <w:lang w:eastAsia="zh-CN"/>
            </w:rPr>
            <w:id w:val="194564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562BA05" w14:textId="77777777" w:rsidR="000F0777" w:rsidRPr="00657DB3" w:rsidRDefault="000F0777" w:rsidP="00FD3A3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</w:tbl>
    <w:p w14:paraId="269D0979" w14:textId="77777777" w:rsidR="000F0777" w:rsidRPr="00657DB3" w:rsidRDefault="000F0777" w:rsidP="000F0777">
      <w:pPr>
        <w:keepLines/>
        <w:widowControl w:val="0"/>
        <w:tabs>
          <w:tab w:val="left" w:pos="7596"/>
        </w:tabs>
        <w:ind w:left="113"/>
        <w:rPr>
          <w:rFonts w:eastAsia="Yu Mincho"/>
          <w:bCs/>
          <w:lang w:eastAsia="zh-CN"/>
        </w:rPr>
      </w:pPr>
      <w:r w:rsidRPr="00657DB3">
        <w:rPr>
          <w:rFonts w:eastAsia="Yu Mincho"/>
          <w:bCs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146AD749" w14:textId="77777777" w:rsidTr="00FD3A3A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18137BA" w14:textId="77777777" w:rsidR="000F0777" w:rsidRPr="00657DB3" w:rsidRDefault="000F0777" w:rsidP="00FD3A3A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>Другой соответствующий профессиональный опыт (до прихода в орган по аккредитации):</w:t>
            </w:r>
          </w:p>
          <w:p w14:paraId="0543D36F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1612FC5A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7167D6EB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37ACE77D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7F397275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59E900B7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5ACD6364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  <w:tr w:rsidR="000F0777" w:rsidRPr="00657DB3" w14:paraId="09C7778E" w14:textId="77777777" w:rsidTr="00FD3A3A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D1CAD5" w14:textId="57D0F4B8" w:rsidR="000F0777" w:rsidRPr="00657DB3" w:rsidRDefault="000F0777" w:rsidP="00FD3A3A">
            <w:pPr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Другой соответствующий </w:t>
            </w:r>
            <w:r w:rsidR="002535F8">
              <w:rPr>
                <w:lang w:val="ky-KG" w:eastAsia="en-AU"/>
              </w:rPr>
              <w:t xml:space="preserve">профессиональный опыт </w:t>
            </w:r>
            <w:r w:rsidRPr="00657DB3">
              <w:rPr>
                <w:lang w:eastAsia="en-AU"/>
              </w:rPr>
              <w:t>(например, членство в органе по стандартизации и комитете; опыт работы тренером в области аккредитации):</w:t>
            </w:r>
          </w:p>
          <w:p w14:paraId="485F39E0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083C20D1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05C3AE9F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3F0EC22F" w14:textId="77777777" w:rsidR="000F0777" w:rsidRPr="00657DB3" w:rsidRDefault="000F0777" w:rsidP="00FD3A3A">
            <w:pPr>
              <w:rPr>
                <w:lang w:eastAsia="en-AU"/>
              </w:rPr>
            </w:pPr>
          </w:p>
          <w:p w14:paraId="343C564C" w14:textId="77777777" w:rsidR="000F0777" w:rsidRPr="00657DB3" w:rsidRDefault="000F0777" w:rsidP="00FD3A3A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</w:tbl>
    <w:p w14:paraId="4442432D" w14:textId="0C666548" w:rsidR="000F0777" w:rsidRDefault="000F0777" w:rsidP="000F0777">
      <w:pPr>
        <w:rPr>
          <w:b/>
          <w:i/>
          <w:lang w:eastAsia="en-AU"/>
        </w:rPr>
      </w:pPr>
    </w:p>
    <w:p w14:paraId="4F4838F9" w14:textId="20BE7CAE" w:rsidR="0077382A" w:rsidRDefault="0077382A" w:rsidP="000F0777">
      <w:pPr>
        <w:rPr>
          <w:b/>
          <w:i/>
          <w:lang w:eastAsia="en-AU"/>
        </w:rPr>
      </w:pPr>
    </w:p>
    <w:p w14:paraId="46C1D8FB" w14:textId="15ADF0C0" w:rsidR="0077382A" w:rsidRDefault="0077382A" w:rsidP="000F0777">
      <w:pPr>
        <w:rPr>
          <w:b/>
          <w:i/>
          <w:lang w:eastAsia="en-AU"/>
        </w:rPr>
      </w:pPr>
    </w:p>
    <w:p w14:paraId="4CF9A7E0" w14:textId="20AA2A12" w:rsidR="0077382A" w:rsidRDefault="0077382A" w:rsidP="000F0777">
      <w:pPr>
        <w:rPr>
          <w:b/>
          <w:i/>
          <w:lang w:eastAsia="en-AU"/>
        </w:rPr>
      </w:pPr>
    </w:p>
    <w:p w14:paraId="3B1CCB62" w14:textId="5AB33615" w:rsidR="0077382A" w:rsidRDefault="0077382A" w:rsidP="000F0777">
      <w:pPr>
        <w:rPr>
          <w:b/>
          <w:i/>
          <w:lang w:eastAsia="en-AU"/>
        </w:rPr>
      </w:pPr>
    </w:p>
    <w:p w14:paraId="282EA869" w14:textId="20FF8363" w:rsidR="0077382A" w:rsidRDefault="0077382A" w:rsidP="000F0777">
      <w:pPr>
        <w:rPr>
          <w:b/>
          <w:i/>
          <w:lang w:eastAsia="en-AU"/>
        </w:rPr>
      </w:pPr>
    </w:p>
    <w:p w14:paraId="05602C22" w14:textId="5589CC8C" w:rsidR="0077382A" w:rsidRDefault="0077382A" w:rsidP="000F0777">
      <w:pPr>
        <w:rPr>
          <w:b/>
          <w:i/>
          <w:lang w:eastAsia="en-AU"/>
        </w:rPr>
      </w:pPr>
    </w:p>
    <w:p w14:paraId="2278F98B" w14:textId="160A0571" w:rsidR="0077382A" w:rsidRDefault="0077382A" w:rsidP="000F0777">
      <w:pPr>
        <w:rPr>
          <w:b/>
          <w:i/>
          <w:lang w:eastAsia="en-AU"/>
        </w:rPr>
      </w:pPr>
    </w:p>
    <w:p w14:paraId="197F7F85" w14:textId="4B4BBF06" w:rsidR="0077382A" w:rsidRDefault="0077382A" w:rsidP="000F0777">
      <w:pPr>
        <w:rPr>
          <w:b/>
          <w:i/>
          <w:lang w:eastAsia="en-AU"/>
        </w:rPr>
      </w:pPr>
    </w:p>
    <w:p w14:paraId="33EC1B61" w14:textId="03E315AF" w:rsidR="0077382A" w:rsidRDefault="0077382A" w:rsidP="000F0777">
      <w:pPr>
        <w:rPr>
          <w:b/>
          <w:i/>
          <w:lang w:eastAsia="en-AU"/>
        </w:rPr>
      </w:pPr>
    </w:p>
    <w:p w14:paraId="39C38BF4" w14:textId="1DDCDE05" w:rsidR="0077382A" w:rsidRDefault="0077382A" w:rsidP="000F0777">
      <w:pPr>
        <w:rPr>
          <w:b/>
          <w:i/>
          <w:lang w:eastAsia="en-AU"/>
        </w:rPr>
      </w:pPr>
    </w:p>
    <w:p w14:paraId="3D3E1925" w14:textId="1257642E" w:rsidR="0077382A" w:rsidRDefault="0077382A" w:rsidP="000F0777">
      <w:pPr>
        <w:rPr>
          <w:b/>
          <w:i/>
          <w:lang w:eastAsia="en-AU"/>
        </w:rPr>
      </w:pPr>
    </w:p>
    <w:p w14:paraId="3DAAF3FB" w14:textId="625EB1A8" w:rsidR="0077382A" w:rsidRDefault="0077382A" w:rsidP="000F0777">
      <w:pPr>
        <w:rPr>
          <w:b/>
          <w:i/>
          <w:lang w:eastAsia="en-AU"/>
        </w:rPr>
      </w:pPr>
    </w:p>
    <w:p w14:paraId="65D27330" w14:textId="5599EDA0" w:rsidR="0077382A" w:rsidRDefault="0077382A" w:rsidP="000F0777">
      <w:pPr>
        <w:rPr>
          <w:b/>
          <w:i/>
          <w:lang w:eastAsia="en-AU"/>
        </w:rPr>
      </w:pPr>
    </w:p>
    <w:p w14:paraId="0D3DF044" w14:textId="1C370BB7" w:rsidR="0077382A" w:rsidRDefault="0077382A" w:rsidP="000F0777">
      <w:pPr>
        <w:rPr>
          <w:b/>
          <w:i/>
          <w:lang w:eastAsia="en-AU"/>
        </w:rPr>
      </w:pPr>
    </w:p>
    <w:p w14:paraId="06C92900" w14:textId="6E369D58" w:rsidR="0077382A" w:rsidRDefault="0077382A" w:rsidP="000F0777">
      <w:pPr>
        <w:rPr>
          <w:b/>
          <w:i/>
          <w:lang w:eastAsia="en-AU"/>
        </w:rPr>
      </w:pPr>
    </w:p>
    <w:p w14:paraId="403F2996" w14:textId="473A8DC2" w:rsidR="0077382A" w:rsidRDefault="0077382A" w:rsidP="000F0777">
      <w:pPr>
        <w:rPr>
          <w:b/>
          <w:i/>
          <w:lang w:eastAsia="en-AU"/>
        </w:rPr>
      </w:pPr>
    </w:p>
    <w:p w14:paraId="2C5D3726" w14:textId="0F198752" w:rsidR="00556CC6" w:rsidRDefault="00556CC6" w:rsidP="000F0777">
      <w:pPr>
        <w:rPr>
          <w:b/>
          <w:i/>
          <w:lang w:eastAsia="en-AU"/>
        </w:rPr>
      </w:pPr>
    </w:p>
    <w:p w14:paraId="61691873" w14:textId="17DBCE71" w:rsidR="00556CC6" w:rsidRDefault="00556CC6" w:rsidP="000F0777">
      <w:pPr>
        <w:rPr>
          <w:b/>
          <w:i/>
          <w:lang w:eastAsia="en-AU"/>
        </w:rPr>
      </w:pPr>
    </w:p>
    <w:p w14:paraId="668B96A5" w14:textId="141F30BB" w:rsidR="00556CC6" w:rsidRDefault="00556CC6" w:rsidP="000F0777">
      <w:pPr>
        <w:rPr>
          <w:b/>
          <w:i/>
          <w:lang w:eastAsia="en-AU"/>
        </w:rPr>
      </w:pPr>
    </w:p>
    <w:p w14:paraId="0B9D21EC" w14:textId="262AFFC0" w:rsidR="00556CC6" w:rsidRDefault="00556CC6" w:rsidP="000F0777">
      <w:pPr>
        <w:rPr>
          <w:b/>
          <w:i/>
          <w:lang w:eastAsia="en-AU"/>
        </w:rPr>
      </w:pPr>
    </w:p>
    <w:p w14:paraId="5AA2383F" w14:textId="1C54BE60" w:rsidR="00556CC6" w:rsidRDefault="00556CC6" w:rsidP="000F0777">
      <w:pPr>
        <w:rPr>
          <w:b/>
          <w:i/>
          <w:lang w:eastAsia="en-AU"/>
        </w:rPr>
      </w:pPr>
    </w:p>
    <w:p w14:paraId="7A183B85" w14:textId="0EB04492" w:rsidR="00556CC6" w:rsidRDefault="00556CC6" w:rsidP="000F0777">
      <w:pPr>
        <w:rPr>
          <w:b/>
          <w:i/>
          <w:lang w:eastAsia="en-AU"/>
        </w:rPr>
      </w:pPr>
    </w:p>
    <w:p w14:paraId="1B435435" w14:textId="01022D74" w:rsidR="00556CC6" w:rsidRDefault="00556CC6" w:rsidP="000F0777">
      <w:pPr>
        <w:rPr>
          <w:b/>
          <w:i/>
          <w:lang w:eastAsia="en-AU"/>
        </w:rPr>
      </w:pPr>
    </w:p>
    <w:p w14:paraId="4B967775" w14:textId="6671A5CF" w:rsidR="00556CC6" w:rsidRDefault="00556CC6" w:rsidP="000F0777">
      <w:pPr>
        <w:rPr>
          <w:b/>
          <w:i/>
          <w:lang w:eastAsia="en-AU"/>
        </w:rPr>
      </w:pPr>
    </w:p>
    <w:p w14:paraId="30F2E77E" w14:textId="71A798D3" w:rsidR="00556CC6" w:rsidRDefault="00556CC6" w:rsidP="000F0777">
      <w:pPr>
        <w:rPr>
          <w:b/>
          <w:i/>
          <w:lang w:eastAsia="en-AU"/>
        </w:rPr>
      </w:pPr>
    </w:p>
    <w:p w14:paraId="459EBE81" w14:textId="75FF2B69" w:rsidR="00556CC6" w:rsidRDefault="00556CC6" w:rsidP="000F0777">
      <w:pPr>
        <w:rPr>
          <w:b/>
          <w:i/>
          <w:lang w:eastAsia="en-AU"/>
        </w:rPr>
      </w:pPr>
    </w:p>
    <w:p w14:paraId="59313F19" w14:textId="5747710C" w:rsidR="00556CC6" w:rsidRDefault="00556CC6" w:rsidP="000F0777">
      <w:pPr>
        <w:rPr>
          <w:b/>
          <w:i/>
          <w:lang w:eastAsia="en-AU"/>
        </w:rPr>
      </w:pPr>
    </w:p>
    <w:p w14:paraId="6AC8AF4D" w14:textId="23A708CC" w:rsidR="00EE484E" w:rsidRDefault="00EE484E" w:rsidP="000F0777">
      <w:pPr>
        <w:rPr>
          <w:b/>
          <w:i/>
          <w:lang w:eastAsia="en-AU"/>
        </w:rPr>
      </w:pPr>
    </w:p>
    <w:p w14:paraId="5A0934ED" w14:textId="2E40587E" w:rsidR="00EE484E" w:rsidRDefault="00EE484E" w:rsidP="000F0777">
      <w:pPr>
        <w:rPr>
          <w:b/>
          <w:i/>
          <w:lang w:eastAsia="en-AU"/>
        </w:rPr>
      </w:pPr>
    </w:p>
    <w:p w14:paraId="758F9EEE" w14:textId="21D10367" w:rsidR="00EE484E" w:rsidRDefault="00EE484E" w:rsidP="000F0777">
      <w:pPr>
        <w:rPr>
          <w:b/>
          <w:i/>
          <w:lang w:eastAsia="en-AU"/>
        </w:rPr>
      </w:pPr>
    </w:p>
    <w:p w14:paraId="6A7C5278" w14:textId="77777777" w:rsidR="00EE484E" w:rsidRDefault="00EE484E" w:rsidP="000F0777">
      <w:pPr>
        <w:rPr>
          <w:b/>
          <w:i/>
          <w:lang w:eastAsia="en-AU"/>
        </w:rPr>
      </w:pPr>
    </w:p>
    <w:p w14:paraId="4CC0C9B7" w14:textId="1B0743AE" w:rsidR="00556CC6" w:rsidRDefault="00556CC6" w:rsidP="000F0777">
      <w:pPr>
        <w:rPr>
          <w:b/>
          <w:i/>
          <w:lang w:eastAsia="en-AU"/>
        </w:rPr>
      </w:pPr>
    </w:p>
    <w:p w14:paraId="00BC27A8" w14:textId="4D4A0969" w:rsidR="00556CC6" w:rsidRDefault="00556CC6" w:rsidP="000F0777">
      <w:pPr>
        <w:rPr>
          <w:b/>
          <w:i/>
          <w:lang w:eastAsia="en-AU"/>
        </w:rPr>
      </w:pPr>
    </w:p>
    <w:p w14:paraId="5F4EC308" w14:textId="77777777" w:rsidR="0077382A" w:rsidRDefault="0077382A" w:rsidP="000F0777">
      <w:pPr>
        <w:rPr>
          <w:b/>
          <w:i/>
          <w:lang w:eastAsia="en-AU"/>
        </w:rPr>
      </w:pPr>
    </w:p>
    <w:p w14:paraId="6FCFA7D4" w14:textId="79DFB6B8" w:rsidR="0077382A" w:rsidRPr="00556CC6" w:rsidRDefault="0077382A" w:rsidP="00EE484E">
      <w:pPr>
        <w:tabs>
          <w:tab w:val="num" w:pos="360"/>
        </w:tabs>
        <w:jc w:val="center"/>
        <w:outlineLvl w:val="0"/>
        <w:rPr>
          <w:rFonts w:asciiTheme="minorHAnsi" w:eastAsia="MS Mincho" w:hAnsiTheme="minorHAnsi" w:cstheme="minorHAnsi"/>
          <w:b/>
          <w:bCs/>
          <w:szCs w:val="24"/>
          <w:lang w:eastAsia="ja-JP"/>
        </w:rPr>
      </w:pPr>
      <w:bookmarkStart w:id="333" w:name="_Toc179980453"/>
      <w:bookmarkStart w:id="334" w:name="_Hlk179927035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4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Pr="00556CC6">
        <w:rPr>
          <w:b/>
          <w:bCs/>
          <w:sz w:val="26"/>
          <w:szCs w:val="26"/>
          <w:lang w:val="ky-KG"/>
        </w:rPr>
        <w:t>Обратная связь по паритетной оценке</w:t>
      </w:r>
      <w:r w:rsidR="00556CC6" w:rsidRPr="00556CC6">
        <w:rPr>
          <w:b/>
          <w:bCs/>
          <w:sz w:val="26"/>
          <w:szCs w:val="26"/>
          <w:lang w:val="ky-KG"/>
        </w:rPr>
        <w:t xml:space="preserve"> от оцениваемого органа аккредитации</w:t>
      </w:r>
      <w:bookmarkEnd w:id="333"/>
    </w:p>
    <w:bookmarkEnd w:id="334"/>
    <w:p w14:paraId="1C3C6783" w14:textId="545BCF33" w:rsidR="002535F8" w:rsidRDefault="002535F8" w:rsidP="000F0777">
      <w:pPr>
        <w:rPr>
          <w:b/>
          <w:i/>
          <w:lang w:eastAsia="en-AU"/>
        </w:rPr>
      </w:pPr>
    </w:p>
    <w:p w14:paraId="4190EC85" w14:textId="3161A05B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ОТ: (укажите название организации)</w:t>
      </w:r>
    </w:p>
    <w:p w14:paraId="6FCE91CA" w14:textId="51125D66" w:rsidR="00CB562D" w:rsidRPr="00FD3A3A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Мы хотим поддерживать высокий уровень обслуживания наших пользователей и хотели бы получить ваши отзывы о вашей </w:t>
      </w:r>
      <w:r w:rsidR="0077382A" w:rsidRPr="002511B4">
        <w:rPr>
          <w:bCs/>
          <w:iCs/>
          <w:lang w:val="ky-KG" w:eastAsia="en-AU"/>
        </w:rPr>
        <w:t>паритетной</w:t>
      </w:r>
      <w:r w:rsidRPr="002511B4">
        <w:rPr>
          <w:bCs/>
          <w:iCs/>
          <w:lang w:eastAsia="en-AU"/>
        </w:rPr>
        <w:t xml:space="preserve"> оценке.  Пожалуйста, укажите, насколько экспертная группа по оценке оправдала ваши ожидания, используя перечисленные ниже критерии оценки и важности, и отправьте эту форму по факсу или электронной</w:t>
      </w:r>
      <w:r w:rsidR="0077382A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почте в Секретариат </w:t>
      </w:r>
      <w:r w:rsidR="0077382A" w:rsidRPr="002511B4">
        <w:rPr>
          <w:bCs/>
          <w:iCs/>
          <w:lang w:val="ky-KG" w:eastAsia="en-AU"/>
        </w:rPr>
        <w:t>ЕААС</w:t>
      </w:r>
      <w:r w:rsidR="00320A11" w:rsidRPr="002511B4">
        <w:rPr>
          <w:bCs/>
          <w:iCs/>
          <w:lang w:val="ky-KG"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>(</w:t>
      </w:r>
      <w:hyperlink r:id="rId14" w:history="1">
        <w:r w:rsidR="0077382A" w:rsidRPr="002511B4">
          <w:rPr>
            <w:rStyle w:val="af"/>
            <w:bCs/>
            <w:iCs/>
            <w:lang w:val="ky-KG" w:eastAsia="en-AU"/>
          </w:rPr>
          <w:t>easc@easc.org.by</w:t>
        </w:r>
      </w:hyperlink>
      <w:r w:rsidR="0077382A" w:rsidRPr="002511B4">
        <w:rPr>
          <w:bCs/>
          <w:iCs/>
          <w:lang w:val="ky-KG" w:eastAsia="en-AU"/>
        </w:rPr>
        <w:t xml:space="preserve"> )</w:t>
      </w:r>
      <w:r w:rsidRPr="002511B4">
        <w:rPr>
          <w:bCs/>
          <w:iCs/>
          <w:lang w:eastAsia="en-AU"/>
        </w:rPr>
        <w:t xml:space="preserve">.  </w:t>
      </w:r>
      <w:r w:rsidRPr="00FD3A3A">
        <w:rPr>
          <w:bCs/>
          <w:iCs/>
          <w:lang w:eastAsia="en-AU"/>
        </w:rPr>
        <w:t>Спасибо.</w:t>
      </w:r>
    </w:p>
    <w:p w14:paraId="62BBECAA" w14:textId="42FE16EF" w:rsidR="00CB562D" w:rsidRPr="002511B4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Если вы предпочитаете, чтобы ваши комментарии НЕ обсуждались с соответствующим сотрудником </w:t>
      </w:r>
      <w:r w:rsidR="0077382A" w:rsidRPr="002511B4">
        <w:rPr>
          <w:bCs/>
          <w:iCs/>
          <w:lang w:val="ky-KG" w:eastAsia="en-AU"/>
        </w:rPr>
        <w:t>ЕААС</w:t>
      </w:r>
      <w:r w:rsidRPr="002511B4">
        <w:rPr>
          <w:bCs/>
          <w:iCs/>
          <w:lang w:eastAsia="en-AU"/>
        </w:rPr>
        <w:t>, пожалуйста, сообщите: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4362"/>
      </w:tblGrid>
      <w:tr w:rsidR="00CB562D" w:rsidRPr="002511B4" w14:paraId="0E736884" w14:textId="77777777" w:rsidTr="00FD3A3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E732061" w14:textId="77777777" w:rsidR="00CB562D" w:rsidRPr="002511B4" w:rsidRDefault="00CB562D" w:rsidP="0077382A">
            <w:pPr>
              <w:jc w:val="both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eastAsia="en-AU"/>
              </w:rPr>
              <w:tab/>
            </w:r>
            <w:r w:rsidRPr="002511B4">
              <w:rPr>
                <w:bCs/>
                <w:iCs/>
                <w:lang w:val="en-AU" w:eastAsia="en-AU"/>
              </w:rPr>
              <w:t>ДА - Пожалуйста, обсудите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14:paraId="01AE154A" w14:textId="77777777" w:rsidR="00CB562D" w:rsidRPr="002511B4" w:rsidRDefault="00CB562D" w:rsidP="0077382A">
            <w:pPr>
              <w:jc w:val="right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val="en-AU" w:eastAsia="en-AU"/>
              </w:rPr>
              <w:tab/>
              <w:t>НЕТ - Пожалуйста, не обсуждайте</w:t>
            </w:r>
          </w:p>
        </w:tc>
      </w:tr>
    </w:tbl>
    <w:p w14:paraId="7C7D3F02" w14:textId="77777777" w:rsidR="00CB562D" w:rsidRPr="002511B4" w:rsidRDefault="00CB562D" w:rsidP="00CB562D">
      <w:pPr>
        <w:rPr>
          <w:bCs/>
          <w:iCs/>
          <w:lang w:val="en-AU" w:eastAsia="en-AU"/>
        </w:rPr>
      </w:pPr>
      <w:r w:rsidRPr="002511B4">
        <w:rPr>
          <w:bCs/>
          <w:iCs/>
          <w:lang w:val="en-AU" w:eastAsia="en-AU"/>
        </w:rPr>
        <w:tab/>
      </w:r>
    </w:p>
    <w:p w14:paraId="6BE72343" w14:textId="27333A40" w:rsidR="00CB562D" w:rsidRPr="002511B4" w:rsidRDefault="00CB562D" w:rsidP="00CB562D">
      <w:pPr>
        <w:rPr>
          <w:bCs/>
          <w:iCs/>
          <w:u w:val="single"/>
          <w:lang w:eastAsia="en-AU"/>
        </w:rPr>
      </w:pPr>
      <w:r w:rsidRPr="002511B4">
        <w:rPr>
          <w:bCs/>
          <w:iCs/>
          <w:u w:val="single"/>
          <w:lang w:eastAsia="en-AU"/>
        </w:rPr>
        <w:t>Критерии оценки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u w:val="single"/>
          <w:lang w:val="ky-KG" w:eastAsia="en-AU"/>
        </w:rPr>
        <w:t xml:space="preserve"> по степени важности фактора</w:t>
      </w:r>
      <w:r w:rsidRPr="002511B4">
        <w:rPr>
          <w:bCs/>
          <w:iCs/>
          <w:u w:val="single"/>
          <w:lang w:eastAsia="en-AU"/>
        </w:rPr>
        <w:t xml:space="preserve"> для вашей организации?</w:t>
      </w:r>
    </w:p>
    <w:p w14:paraId="1D40C524" w14:textId="75509331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1 - </w:t>
      </w:r>
      <w:r w:rsidR="00320A11" w:rsidRPr="002511B4">
        <w:rPr>
          <w:bCs/>
          <w:iCs/>
          <w:lang w:val="ky-KG" w:eastAsia="en-AU"/>
        </w:rPr>
        <w:t>Неудовлетворительно</w:t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1 - Не важно</w:t>
      </w:r>
    </w:p>
    <w:p w14:paraId="58D7BD09" w14:textId="4EBDDB9C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2 </w:t>
      </w:r>
      <w:r w:rsidR="00320A11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320A11" w:rsidRPr="002511B4">
        <w:rPr>
          <w:bCs/>
          <w:iCs/>
          <w:lang w:val="ky-KG" w:eastAsia="en-AU"/>
        </w:rPr>
        <w:t>Слабо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2 </w:t>
      </w:r>
      <w:r w:rsidR="00556CC6" w:rsidRPr="002511B4">
        <w:rPr>
          <w:bCs/>
          <w:iCs/>
          <w:lang w:val="ky-KG" w:eastAsia="en-AU"/>
        </w:rPr>
        <w:t>-</w:t>
      </w:r>
      <w:r w:rsidRPr="002511B4">
        <w:rPr>
          <w:bCs/>
          <w:iCs/>
          <w:lang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 xml:space="preserve">Почти не важно </w:t>
      </w:r>
    </w:p>
    <w:p w14:paraId="677BDCA2" w14:textId="14385D23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3 </w:t>
      </w:r>
      <w:r w:rsidR="0077382A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556CC6" w:rsidRPr="002511B4">
        <w:rPr>
          <w:bCs/>
          <w:iCs/>
          <w:lang w:val="ky-KG" w:eastAsia="en-AU"/>
        </w:rPr>
        <w:t>Удовлетворительно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3 - Важн</w:t>
      </w:r>
      <w:r w:rsidR="0077382A" w:rsidRPr="002511B4">
        <w:rPr>
          <w:bCs/>
          <w:iCs/>
          <w:lang w:val="ky-KG" w:eastAsia="en-AU"/>
        </w:rPr>
        <w:t>о</w:t>
      </w:r>
    </w:p>
    <w:p w14:paraId="15CC0EF1" w14:textId="49925E8D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4 - Хорошо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4 - Очень важно</w:t>
      </w:r>
    </w:p>
    <w:p w14:paraId="5065F018" w14:textId="5159C54E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5 - Отлично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5 - Критиче</w:t>
      </w:r>
      <w:r w:rsidR="0077382A" w:rsidRPr="002511B4">
        <w:rPr>
          <w:bCs/>
          <w:iCs/>
          <w:lang w:val="ky-KG" w:eastAsia="en-AU"/>
        </w:rPr>
        <w:t>ски</w:t>
      </w:r>
      <w:r w:rsidRPr="002511B4">
        <w:rPr>
          <w:bCs/>
          <w:iCs/>
          <w:lang w:eastAsia="en-AU"/>
        </w:rPr>
        <w:t xml:space="preserve"> важно</w:t>
      </w:r>
    </w:p>
    <w:p w14:paraId="71B89990" w14:textId="77777777" w:rsidR="00CB562D" w:rsidRPr="002511B4" w:rsidRDefault="00CB562D" w:rsidP="00CB562D">
      <w:pPr>
        <w:rPr>
          <w:bCs/>
          <w:iCs/>
          <w:lang w:eastAsia="en-AU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302"/>
        <w:gridCol w:w="1559"/>
        <w:gridCol w:w="3234"/>
      </w:tblGrid>
      <w:tr w:rsidR="00CB562D" w:rsidRPr="00320A11" w14:paraId="1F86BB1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2924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bookmarkStart w:id="335" w:name="_Hlk512864566"/>
            <w:r w:rsidRPr="00320A11">
              <w:rPr>
                <w:b/>
                <w:iCs/>
                <w:lang w:val="en-AU" w:eastAsia="en-AU"/>
              </w:rPr>
              <w:t>Проведение экспертной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1F6C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r w:rsidRPr="00320A11">
              <w:rPr>
                <w:b/>
                <w:iCs/>
                <w:lang w:val="en-AU" w:eastAsia="en-AU"/>
              </w:rPr>
              <w:t>Оценка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47CD" w14:textId="20CC67A1" w:rsidR="00CB562D" w:rsidRPr="00320A11" w:rsidRDefault="0077382A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Степень в</w:t>
            </w:r>
            <w:r w:rsidR="00CB562D" w:rsidRPr="00320A11">
              <w:rPr>
                <w:b/>
                <w:iCs/>
                <w:lang w:val="ky-KG" w:eastAsia="en-AU"/>
              </w:rPr>
              <w:t>ажно</w:t>
            </w:r>
            <w:r w:rsidRPr="00320A11">
              <w:rPr>
                <w:b/>
                <w:iCs/>
                <w:lang w:val="ky-KG" w:eastAsia="en-AU"/>
              </w:rPr>
              <w:t>сти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6DF3" w14:textId="77777777" w:rsidR="00CB562D" w:rsidRPr="00320A11" w:rsidRDefault="00CB562D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Ваши комментарии</w:t>
            </w:r>
          </w:p>
        </w:tc>
      </w:tr>
      <w:bookmarkEnd w:id="335"/>
      <w:tr w:rsidR="00CB562D" w:rsidRPr="00320A11" w14:paraId="55703A0D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944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Помощь со стороны сотрудников Секретариата</w:t>
            </w:r>
          </w:p>
          <w:p w14:paraId="2679851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C12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7F4A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0A4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</w:tr>
      <w:tr w:rsidR="00CB562D" w:rsidRPr="00320A11" w14:paraId="247C6CA6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E7C7" w14:textId="2BE27DD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корреспонденции перед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оценкой, включая план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9C1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7C7E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9D5B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CB562D" w:rsidRPr="00320A11" w14:paraId="30AEBF7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E5CF" w14:textId="289431E8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Четкость документации, связанной с </w:t>
            </w:r>
            <w:r w:rsidR="0077382A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174F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F4C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A620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BF724F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2388" w14:textId="28D28A8D" w:rsidR="0077382A" w:rsidRPr="00320A11" w:rsidRDefault="0077382A" w:rsidP="00FD3A3A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Технические знания / компетентность эксперта (ов) / технического специалиста (ов)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BF4C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8481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FDB1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E5EF34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65B8" w14:textId="46CC3833" w:rsidR="0077382A" w:rsidRPr="00320A11" w:rsidRDefault="0077382A" w:rsidP="00FD3A3A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ky-KG" w:eastAsia="en-AU"/>
              </w:rPr>
              <w:t>П</w:t>
            </w:r>
            <w:r w:rsidRPr="00320A11">
              <w:rPr>
                <w:bCs/>
                <w:iCs/>
                <w:lang w:eastAsia="en-AU"/>
              </w:rPr>
              <w:t>рофессионализм эксперта (ов) и технического специалиста (ов)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0135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4565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F6D4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07E4024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56C9" w14:textId="53DF3220" w:rsidR="0077382A" w:rsidRPr="00320A11" w:rsidRDefault="0077382A" w:rsidP="00FD3A3A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Личные манеры / отношение эксперта (ов) / технического специалиста (ов)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4A30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0639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C367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4251CAFE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8961" w14:textId="17287643" w:rsidR="0077382A" w:rsidRPr="00320A11" w:rsidRDefault="002B7A63" w:rsidP="00FD3A3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</w:t>
            </w:r>
            <w:r w:rsidR="0077382A" w:rsidRPr="00320A11">
              <w:rPr>
                <w:bCs/>
                <w:iCs/>
                <w:lang w:eastAsia="en-AU"/>
              </w:rPr>
              <w:t>нтерпретация стандарта экспертом (ами) / техническим специалистом (ами)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266F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1BC8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AEFB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EEEEB7B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5D1F" w14:textId="7866A5F1" w:rsidR="0077382A" w:rsidRPr="00320A11" w:rsidRDefault="0077382A" w:rsidP="00FD3A3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Соблюдение плана </w:t>
            </w:r>
            <w:r w:rsidR="002B7A63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 со стороны эксперта (ов)-</w:t>
            </w:r>
          </w:p>
          <w:p w14:paraId="383248DA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DD2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7E32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635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71459F9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D42E" w14:textId="5B763D6F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 xml:space="preserve">Глубина </w:t>
            </w:r>
            <w:r w:rsidR="002B7A63" w:rsidRPr="00320A11">
              <w:rPr>
                <w:bCs/>
                <w:iCs/>
                <w:lang w:val="ky-KG" w:eastAsia="en-AU"/>
              </w:rPr>
              <w:t xml:space="preserve">паритеной </w:t>
            </w:r>
            <w:r w:rsidRPr="00320A11">
              <w:rPr>
                <w:bCs/>
                <w:iCs/>
                <w:lang w:val="en-AU" w:eastAsia="en-AU"/>
              </w:rPr>
              <w:t>оценки</w:t>
            </w:r>
          </w:p>
          <w:p w14:paraId="02F4C45A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69CB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53F6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CC38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0637291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A715" w14:textId="1EA81CE4" w:rsidR="0077382A" w:rsidRPr="00320A11" w:rsidRDefault="0077382A" w:rsidP="00FD3A3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отчета о </w:t>
            </w:r>
            <w:r w:rsidR="002B7A63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B3C2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F3B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4789" w14:textId="77777777" w:rsidR="0077382A" w:rsidRPr="00320A11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FB1DC38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4E80" w14:textId="7C49CC56" w:rsidR="0077382A" w:rsidRPr="00FD3A3A" w:rsidRDefault="002B7A63" w:rsidP="00FD3A3A">
            <w:pPr>
              <w:rPr>
                <w:bCs/>
                <w:iCs/>
                <w:lang w:eastAsia="en-AU"/>
              </w:rPr>
            </w:pPr>
            <w:r w:rsidRPr="00FD3A3A">
              <w:rPr>
                <w:bCs/>
                <w:iCs/>
                <w:lang w:eastAsia="en-AU"/>
              </w:rPr>
              <w:t xml:space="preserve">Стандарт отчета о </w:t>
            </w:r>
            <w:r w:rsidRPr="00320A11">
              <w:rPr>
                <w:bCs/>
                <w:iCs/>
                <w:lang w:val="ky-KG" w:eastAsia="en-AU"/>
              </w:rPr>
              <w:t>паритетной</w:t>
            </w:r>
            <w:r w:rsidRPr="00FD3A3A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411F" w14:textId="77777777" w:rsidR="0077382A" w:rsidRPr="00FD3A3A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F3B7" w14:textId="77777777" w:rsidR="0077382A" w:rsidRPr="00FD3A3A" w:rsidRDefault="0077382A" w:rsidP="00FD3A3A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88D3" w14:textId="77777777" w:rsidR="0077382A" w:rsidRPr="00FD3A3A" w:rsidRDefault="0077382A" w:rsidP="00FD3A3A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531342FC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3AD1" w14:textId="6C0B0916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Четкость отчет</w:t>
            </w:r>
            <w:r w:rsidR="002B7A63" w:rsidRPr="00320A11">
              <w:rPr>
                <w:bCs/>
                <w:iCs/>
                <w:lang w:val="ky-KG" w:eastAsia="en-AU"/>
              </w:rPr>
              <w:t>а</w:t>
            </w:r>
            <w:r w:rsidRPr="00320A11">
              <w:rPr>
                <w:bCs/>
                <w:iCs/>
                <w:lang w:val="en-AU" w:eastAsia="en-AU"/>
              </w:rPr>
              <w:t xml:space="preserve"> о </w:t>
            </w:r>
            <w:r w:rsidR="002B7A63" w:rsidRPr="00320A11">
              <w:rPr>
                <w:bCs/>
                <w:iCs/>
                <w:lang w:val="en-AU" w:eastAsia="en-AU"/>
              </w:rPr>
              <w:t>паритетной</w:t>
            </w:r>
            <w:r w:rsidRPr="00320A11">
              <w:rPr>
                <w:bCs/>
                <w:iCs/>
                <w:lang w:val="en-AU" w:eastAsia="en-AU"/>
              </w:rPr>
              <w:t xml:space="preserve"> оценке</w:t>
            </w:r>
          </w:p>
          <w:p w14:paraId="518F421C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25F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BD6D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BC44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3D168382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A5ED" w14:textId="0B1B8DFC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Справедливост</w:t>
            </w:r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рекомендаций</w:t>
            </w:r>
          </w:p>
          <w:p w14:paraId="31D3298C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BF65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4FE0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F11B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65A5FD35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DEE1" w14:textId="3ECD1093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Своевременност</w:t>
            </w:r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всего процесса</w:t>
            </w:r>
          </w:p>
          <w:p w14:paraId="12D6309D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A677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FC40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CEA3" w14:textId="77777777" w:rsidR="0077382A" w:rsidRPr="00320A11" w:rsidRDefault="0077382A" w:rsidP="00FD3A3A">
            <w:pPr>
              <w:rPr>
                <w:bCs/>
                <w:iCs/>
                <w:lang w:val="en-AU" w:eastAsia="en-AU"/>
              </w:rPr>
            </w:pPr>
          </w:p>
        </w:tc>
      </w:tr>
    </w:tbl>
    <w:p w14:paraId="36AB82C3" w14:textId="45F9C037" w:rsidR="00CB562D" w:rsidRPr="002511B4" w:rsidRDefault="00CB562D" w:rsidP="00CB562D">
      <w:pPr>
        <w:rPr>
          <w:bCs/>
          <w:iCs/>
          <w:lang w:eastAsia="en-AU"/>
        </w:rPr>
      </w:pPr>
    </w:p>
    <w:p w14:paraId="50DED523" w14:textId="71CB6B49" w:rsidR="002B7A63" w:rsidRPr="00FD3A3A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Оправдала ли </w:t>
      </w:r>
      <w:r w:rsidR="00320A11" w:rsidRPr="002511B4">
        <w:rPr>
          <w:bCs/>
          <w:iCs/>
          <w:lang w:val="ky-KG" w:eastAsia="en-AU"/>
        </w:rPr>
        <w:t>парите</w:t>
      </w:r>
      <w:ins w:id="336" w:author="Турлоева Айша Бадрудиновна" w:date="2025-02-05T15:12:00Z">
        <w:r w:rsidR="000A3EE1">
          <w:rPr>
            <w:bCs/>
            <w:iCs/>
            <w:lang w:val="ky-KG" w:eastAsia="en-AU"/>
          </w:rPr>
          <w:t>т</w:t>
        </w:r>
      </w:ins>
      <w:r w:rsidR="00320A11" w:rsidRPr="002511B4">
        <w:rPr>
          <w:bCs/>
          <w:iCs/>
          <w:lang w:val="ky-KG" w:eastAsia="en-AU"/>
        </w:rPr>
        <w:t>ная</w:t>
      </w:r>
      <w:r w:rsidRPr="002511B4">
        <w:rPr>
          <w:bCs/>
          <w:iCs/>
          <w:lang w:eastAsia="en-AU"/>
        </w:rPr>
        <w:t xml:space="preserve"> оценка ваши ожидания?  </w:t>
      </w:r>
      <w:r w:rsidRPr="00FD3A3A">
        <w:rPr>
          <w:bCs/>
          <w:iCs/>
          <w:lang w:eastAsia="en-AU"/>
        </w:rPr>
        <w:t>Прокомментируйте:</w:t>
      </w:r>
    </w:p>
    <w:p w14:paraId="6CD1D642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593E8708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25FFA84E" w14:textId="2F29FB9D" w:rsidR="00CB562D" w:rsidRPr="00FD3A3A" w:rsidRDefault="002B7A63" w:rsidP="00CB562D">
      <w:pPr>
        <w:rPr>
          <w:bCs/>
          <w:iCs/>
          <w:lang w:eastAsia="en-AU"/>
        </w:rPr>
      </w:pPr>
      <w:r w:rsidRPr="002511B4">
        <w:rPr>
          <w:bCs/>
          <w:iCs/>
          <w:lang w:val="ky-KG" w:eastAsia="en-AU"/>
        </w:rPr>
        <w:t>К</w:t>
      </w:r>
      <w:proofErr w:type="spellStart"/>
      <w:r w:rsidR="00CB562D" w:rsidRPr="002511B4">
        <w:rPr>
          <w:bCs/>
          <w:iCs/>
          <w:lang w:eastAsia="en-AU"/>
        </w:rPr>
        <w:t>акие</w:t>
      </w:r>
      <w:proofErr w:type="spellEnd"/>
      <w:r w:rsidR="00CB562D" w:rsidRPr="002511B4">
        <w:rPr>
          <w:bCs/>
          <w:iCs/>
          <w:lang w:eastAsia="en-AU"/>
        </w:rPr>
        <w:t xml:space="preserve"> изменения вы хотели бы предложить, чтобы улучшить процесс </w:t>
      </w:r>
      <w:r w:rsidRPr="002511B4">
        <w:rPr>
          <w:bCs/>
          <w:iCs/>
          <w:lang w:val="ky-KG" w:eastAsia="en-AU"/>
        </w:rPr>
        <w:t>парите</w:t>
      </w:r>
      <w:ins w:id="337" w:author="Турлоева Айша Бадрудиновна" w:date="2025-02-05T15:12:00Z">
        <w:r w:rsidR="000A3EE1">
          <w:rPr>
            <w:bCs/>
            <w:iCs/>
            <w:lang w:val="ky-KG" w:eastAsia="en-AU"/>
          </w:rPr>
          <w:t>т</w:t>
        </w:r>
      </w:ins>
      <w:r w:rsidRPr="002511B4">
        <w:rPr>
          <w:bCs/>
          <w:iCs/>
          <w:lang w:val="ky-KG" w:eastAsia="en-AU"/>
        </w:rPr>
        <w:t>ной</w:t>
      </w:r>
      <w:r w:rsidR="00CB562D" w:rsidRPr="002511B4">
        <w:rPr>
          <w:bCs/>
          <w:iCs/>
          <w:lang w:eastAsia="en-AU"/>
        </w:rPr>
        <w:t xml:space="preserve"> оценки?</w:t>
      </w:r>
    </w:p>
    <w:p w14:paraId="006B45FF" w14:textId="58E719A3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ab/>
      </w:r>
    </w:p>
    <w:p w14:paraId="11582859" w14:textId="34CF57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Есть ли еще какие-либо комментарии, которые вы хотели бы высказать?</w:t>
      </w:r>
      <w:r w:rsidRPr="002511B4">
        <w:rPr>
          <w:bCs/>
          <w:iCs/>
          <w:lang w:eastAsia="en-AU"/>
        </w:rPr>
        <w:tab/>
      </w:r>
    </w:p>
    <w:p w14:paraId="371FDDEF" w14:textId="75C31AC6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</w:p>
    <w:p w14:paraId="5C91EF2B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Подпись: </w:t>
      </w:r>
    </w:p>
    <w:p w14:paraId="0AA68DEA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29F01C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Имя:</w:t>
      </w:r>
    </w:p>
    <w:p w14:paraId="1913285A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Должность: </w:t>
      </w:r>
    </w:p>
    <w:p w14:paraId="0EFFB30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Дата: </w:t>
      </w:r>
    </w:p>
    <w:p w14:paraId="0282EA95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736E18F6" w14:textId="7125DE62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Первоначальная/ повторная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оценка (пожалуйста, </w:t>
      </w:r>
      <w:r w:rsidR="002B7A63" w:rsidRPr="002511B4">
        <w:rPr>
          <w:bCs/>
          <w:iCs/>
          <w:lang w:val="ky-KG" w:eastAsia="en-AU"/>
        </w:rPr>
        <w:t>выделите</w:t>
      </w:r>
      <w:r w:rsidRPr="002511B4">
        <w:rPr>
          <w:bCs/>
          <w:iCs/>
          <w:lang w:eastAsia="en-AU"/>
        </w:rPr>
        <w:t xml:space="preserve">) </w:t>
      </w:r>
    </w:p>
    <w:p w14:paraId="61C09678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459692A" w14:textId="03CCA2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Программа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>(программы)</w:t>
      </w:r>
      <w:r w:rsidR="00320A11" w:rsidRPr="002511B4">
        <w:rPr>
          <w:bCs/>
          <w:iCs/>
          <w:lang w:val="ky-KG" w:eastAsia="en-AU"/>
        </w:rPr>
        <w:t xml:space="preserve"> от</w:t>
      </w:r>
      <w:r w:rsidRPr="002511B4">
        <w:rPr>
          <w:bCs/>
          <w:iCs/>
          <w:lang w:eastAsia="en-AU"/>
        </w:rPr>
        <w:t xml:space="preserve">: </w:t>
      </w:r>
    </w:p>
    <w:p w14:paraId="014D6C95" w14:textId="124B391E" w:rsidR="00440E58" w:rsidRPr="002511B4" w:rsidRDefault="00440E58" w:rsidP="00CB562D">
      <w:pPr>
        <w:rPr>
          <w:bCs/>
          <w:iCs/>
          <w:lang w:eastAsia="en-AU"/>
        </w:rPr>
      </w:pPr>
    </w:p>
    <w:p w14:paraId="6ADAF516" w14:textId="6CF93361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F350581" w14:textId="2020E3AE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8CB5E6F" w14:textId="1CF28219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75AE49" w14:textId="23ABD8A6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2A31FA4" w14:textId="3C518403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424AD2" w14:textId="703D2B0F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75A9D74E" w14:textId="5B28A2C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40F88DF8" w14:textId="068FCAB5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5602857" w14:textId="16FF7AE1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6219CD66" w14:textId="2D399179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148EA14E" w14:textId="172A935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7621058" w14:textId="258C2642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0CA489CC" w14:textId="44D84F4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3965D898" w14:textId="556CA08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356AE63" w14:textId="6F6CDBE9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3E3D7294" w14:textId="5661783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44D0D99" w14:textId="4B0F94F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FD21D8C" w14:textId="2AC45396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8C75F28" w14:textId="239A6E2E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6819CB8" w14:textId="65664005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1EB2DF5A" w14:textId="4F2F49E0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431E978" w14:textId="69D68B4A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6AA88E5" w14:textId="1671BCF7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46B0202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02C175ED" w14:textId="5EA3EA0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5155B3EE" w14:textId="3E74AD72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1D2EBED1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7B494CE4" w14:textId="790ECA0F" w:rsidR="002B7A63" w:rsidRPr="002B7A63" w:rsidRDefault="002B7A63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338" w:name="_Toc179980454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5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="00440E58">
        <w:rPr>
          <w:b/>
          <w:bCs/>
          <w:iCs/>
          <w:sz w:val="28"/>
          <w:szCs w:val="28"/>
          <w:lang w:val="ky-KG" w:eastAsia="en-AU"/>
        </w:rPr>
        <w:t>М</w:t>
      </w:r>
      <w:r w:rsidRPr="002B7A63">
        <w:rPr>
          <w:b/>
          <w:bCs/>
          <w:iCs/>
          <w:sz w:val="28"/>
          <w:szCs w:val="28"/>
          <w:lang w:eastAsia="en-AU"/>
        </w:rPr>
        <w:t xml:space="preserve">ониторинг эффективности работы руководителя группы </w:t>
      </w:r>
      <w:r w:rsidR="00921980">
        <w:rPr>
          <w:b/>
          <w:bCs/>
          <w:iCs/>
          <w:sz w:val="28"/>
          <w:szCs w:val="28"/>
          <w:lang w:val="ky-KG" w:eastAsia="en-AU"/>
        </w:rPr>
        <w:t>от ее членов</w:t>
      </w:r>
      <w:bookmarkEnd w:id="338"/>
    </w:p>
    <w:p w14:paraId="4617BAAB" w14:textId="77777777" w:rsidR="002B7A63" w:rsidRPr="002B7A63" w:rsidRDefault="002B7A63" w:rsidP="002B7A63">
      <w:pPr>
        <w:rPr>
          <w:bCs/>
          <w:iCs/>
          <w:sz w:val="28"/>
          <w:szCs w:val="28"/>
          <w:lang w:eastAsia="en-AU"/>
        </w:rPr>
      </w:pPr>
    </w:p>
    <w:p w14:paraId="17610512" w14:textId="1BCF04E9" w:rsidR="002B7A63" w:rsidRPr="00FD3A3A" w:rsidRDefault="002B7A63" w:rsidP="002B7A63">
      <w:pPr>
        <w:rPr>
          <w:bCs/>
          <w:i/>
          <w:iCs/>
          <w:sz w:val="28"/>
          <w:szCs w:val="28"/>
          <w:lang w:eastAsia="en-AU"/>
        </w:rPr>
      </w:pPr>
      <w:bookmarkStart w:id="339" w:name="_Hlk179973924"/>
      <w:r w:rsidRPr="002B7A63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</w:t>
      </w:r>
      <w:r w:rsidRPr="002B7A63">
        <w:rPr>
          <w:bCs/>
          <w:i/>
          <w:iCs/>
          <w:sz w:val="28"/>
          <w:szCs w:val="28"/>
          <w:lang w:val="en-AU" w:eastAsia="en-AU"/>
        </w:rPr>
        <w:t>MS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Pr="002B7A63">
        <w:rPr>
          <w:bCs/>
          <w:i/>
          <w:iCs/>
          <w:sz w:val="28"/>
          <w:szCs w:val="28"/>
          <w:lang w:val="en-AU" w:eastAsia="en-AU"/>
        </w:rPr>
        <w:t>Word</w:t>
      </w:r>
      <w:r w:rsidRPr="002B7A63">
        <w:rPr>
          <w:bCs/>
          <w:i/>
          <w:iCs/>
          <w:sz w:val="28"/>
          <w:szCs w:val="28"/>
          <w:lang w:eastAsia="en-AU"/>
        </w:rPr>
        <w:t xml:space="preserve"> и отправьте ее председателю</w:t>
      </w:r>
      <w:r w:rsidR="00921980">
        <w:rPr>
          <w:bCs/>
          <w:i/>
          <w:iCs/>
          <w:sz w:val="28"/>
          <w:szCs w:val="28"/>
          <w:lang w:val="ky-KG" w:eastAsia="en-AU"/>
        </w:rPr>
        <w:t xml:space="preserve"> управляющего комитета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="00320A11" w:rsidRPr="00921980">
        <w:rPr>
          <w:bCs/>
          <w:i/>
          <w:sz w:val="28"/>
          <w:szCs w:val="28"/>
          <w:lang w:eastAsia="en-AU"/>
        </w:rPr>
        <w:t xml:space="preserve">в Секретариат </w:t>
      </w:r>
      <w:r w:rsidR="00320A11" w:rsidRPr="00921980">
        <w:rPr>
          <w:bCs/>
          <w:i/>
          <w:sz w:val="28"/>
          <w:szCs w:val="28"/>
          <w:lang w:val="ky-KG" w:eastAsia="en-AU"/>
        </w:rPr>
        <w:t>ЕААС</w:t>
      </w:r>
      <w:r w:rsidR="00320A11">
        <w:rPr>
          <w:bCs/>
          <w:iCs/>
          <w:sz w:val="28"/>
          <w:szCs w:val="28"/>
          <w:lang w:val="ky-KG" w:eastAsia="en-AU"/>
        </w:rPr>
        <w:t xml:space="preserve"> </w:t>
      </w:r>
      <w:r w:rsidR="00320A11" w:rsidRPr="0077382A">
        <w:rPr>
          <w:bCs/>
          <w:iCs/>
          <w:sz w:val="28"/>
          <w:szCs w:val="28"/>
          <w:lang w:val="ky-KG" w:eastAsia="en-AU"/>
        </w:rPr>
        <w:t>(</w:t>
      </w:r>
      <w:hyperlink r:id="rId15" w:history="1">
        <w:r w:rsidR="00320A11" w:rsidRPr="00F811B3">
          <w:rPr>
            <w:rStyle w:val="af"/>
            <w:bCs/>
            <w:iCs/>
            <w:sz w:val="28"/>
            <w:szCs w:val="28"/>
            <w:lang w:val="ky-KG" w:eastAsia="en-AU"/>
          </w:rPr>
          <w:t>easc@easc.org.by</w:t>
        </w:r>
      </w:hyperlink>
      <w:r w:rsidR="00320A11">
        <w:rPr>
          <w:bCs/>
          <w:iCs/>
          <w:sz w:val="28"/>
          <w:szCs w:val="28"/>
          <w:lang w:val="ky-KG" w:eastAsia="en-AU"/>
        </w:rPr>
        <w:t xml:space="preserve"> )</w:t>
      </w:r>
      <w:r w:rsidR="00320A11" w:rsidRPr="00CB562D">
        <w:rPr>
          <w:bCs/>
          <w:iCs/>
          <w:sz w:val="28"/>
          <w:szCs w:val="28"/>
          <w:lang w:eastAsia="en-AU"/>
        </w:rPr>
        <w:t xml:space="preserve">. </w:t>
      </w:r>
    </w:p>
    <w:bookmarkEnd w:id="339"/>
    <w:tbl>
      <w:tblPr>
        <w:tblW w:w="1074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1"/>
        <w:gridCol w:w="143"/>
        <w:gridCol w:w="256"/>
        <w:gridCol w:w="1260"/>
        <w:gridCol w:w="185"/>
        <w:gridCol w:w="565"/>
        <w:gridCol w:w="305"/>
        <w:gridCol w:w="1537"/>
        <w:gridCol w:w="808"/>
        <w:gridCol w:w="194"/>
        <w:gridCol w:w="1264"/>
        <w:gridCol w:w="444"/>
        <w:gridCol w:w="265"/>
        <w:gridCol w:w="567"/>
        <w:gridCol w:w="236"/>
        <w:gridCol w:w="47"/>
        <w:gridCol w:w="1707"/>
        <w:gridCol w:w="682"/>
      </w:tblGrid>
      <w:tr w:rsidR="00556CC6" w:rsidRPr="00320A11" w14:paraId="5B818C8F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70178114" w14:textId="77777777" w:rsidR="00556CC6" w:rsidRPr="00FD3A3A" w:rsidRDefault="00556CC6" w:rsidP="002B7A63">
            <w:pPr>
              <w:rPr>
                <w:b/>
                <w:bCs/>
                <w:lang w:eastAsia="en-AU"/>
              </w:rPr>
            </w:pPr>
          </w:p>
          <w:p w14:paraId="50BFD4C0" w14:textId="77777777" w:rsidR="00556CC6" w:rsidRPr="00320A11" w:rsidRDefault="00556CC6" w:rsidP="002B7A63">
            <w:pPr>
              <w:rPr>
                <w:b/>
                <w:bCs/>
                <w:lang w:val="en-NZ" w:eastAsia="en-AU"/>
              </w:rPr>
            </w:pPr>
            <w:r w:rsidRPr="00320A11">
              <w:rPr>
                <w:b/>
                <w:bCs/>
                <w:lang w:val="en-NZ" w:eastAsia="en-AU"/>
              </w:rPr>
              <w:t>КОНФИДЕНЦИАЛЬНО</w:t>
            </w:r>
          </w:p>
          <w:p w14:paraId="6A51B45F" w14:textId="77777777" w:rsidR="00556CC6" w:rsidRPr="00320A11" w:rsidRDefault="00556CC6" w:rsidP="002B7A63">
            <w:pPr>
              <w:rPr>
                <w:bCs/>
                <w:lang w:val="en-NZ" w:eastAsia="en-AU"/>
              </w:rPr>
            </w:pPr>
          </w:p>
        </w:tc>
      </w:tr>
      <w:tr w:rsidR="00556CC6" w:rsidRPr="00320A11" w14:paraId="6654B489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3FA20F2" w14:textId="1739F162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Руководитель</w:t>
            </w:r>
            <w:r w:rsidRPr="00320A11">
              <w:rPr>
                <w:bCs/>
                <w:iCs/>
                <w:u w:val="single"/>
                <w:lang w:val="ky-KG" w:eastAsia="en-AU"/>
              </w:rPr>
              <w:t xml:space="preserve"> группы по оценке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CE92F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E910A1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Работодатель:</w:t>
            </w:r>
          </w:p>
        </w:tc>
        <w:tc>
          <w:tcPr>
            <w:tcW w:w="2556" w:type="dxa"/>
            <w:gridSpan w:val="4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2FD6EB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408A674E" w14:textId="77777777" w:rsidTr="002511B4">
        <w:trPr>
          <w:gridAfter w:val="1"/>
          <w:wAfter w:w="682" w:type="dxa"/>
          <w:trHeight w:val="170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A9ECA5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0" w:type="dxa"/>
            <w:gridSpan w:val="5"/>
            <w:shd w:val="clear" w:color="auto" w:fill="auto"/>
          </w:tcPr>
          <w:p w14:paraId="18C4DB33" w14:textId="3C6EF42F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            </w:t>
            </w:r>
            <w:r w:rsidR="00556CC6" w:rsidRPr="00320A11">
              <w:rPr>
                <w:bCs/>
                <w:iCs/>
                <w:lang w:val="en-NZ"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="00556CC6" w:rsidRPr="00320A11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2167" w:type="dxa"/>
            <w:gridSpan w:val="4"/>
            <w:shd w:val="clear" w:color="auto" w:fill="auto"/>
          </w:tcPr>
          <w:p w14:paraId="5319EF7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556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2504B46C" w14:textId="21573B9C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(Член </w:t>
            </w:r>
            <w:r w:rsidRPr="00320A11">
              <w:rPr>
                <w:bCs/>
                <w:iCs/>
                <w:lang w:val="ky-KG" w:eastAsia="en-AU"/>
              </w:rPr>
              <w:t>ЕААС</w:t>
            </w:r>
            <w:r w:rsidRPr="00320A11">
              <w:rPr>
                <w:bCs/>
                <w:iCs/>
                <w:lang w:val="en-NZ" w:eastAsia="en-AU"/>
              </w:rPr>
              <w:t>)</w:t>
            </w:r>
          </w:p>
        </w:tc>
      </w:tr>
      <w:tr w:rsidR="00556CC6" w:rsidRPr="00320A11" w14:paraId="0ACD155D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A9ED89" w14:textId="1A91D154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 xml:space="preserve">Оцененный </w:t>
            </w:r>
            <w:r w:rsidRPr="00320A11">
              <w:rPr>
                <w:bCs/>
                <w:iCs/>
                <w:u w:val="single"/>
                <w:lang w:val="ky-KG" w:eastAsia="en-AU"/>
              </w:rPr>
              <w:t>орган аккредитации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123" w:type="dxa"/>
            <w:gridSpan w:val="13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0A5E36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241490B4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B938CB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Даты оценки:</w:t>
            </w:r>
          </w:p>
        </w:tc>
        <w:tc>
          <w:tcPr>
            <w:tcW w:w="3400" w:type="dxa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C4C3CC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B985349" w14:textId="1413BD93" w:rsidR="00556CC6" w:rsidRPr="00320A11" w:rsidRDefault="00556CC6" w:rsidP="002B7A63">
            <w:pPr>
              <w:rPr>
                <w:bCs/>
                <w:iCs/>
                <w:u w:val="single"/>
                <w:lang w:val="ky-KG" w:eastAsia="en-AU"/>
              </w:rPr>
            </w:pPr>
            <w:r w:rsidRPr="00320A11">
              <w:rPr>
                <w:bCs/>
                <w:iCs/>
                <w:u w:val="single"/>
                <w:lang w:val="en-NZ" w:eastAsia="en-AU"/>
              </w:rPr>
              <w:t>Член</w:t>
            </w:r>
            <w:r w:rsidRPr="00320A11">
              <w:rPr>
                <w:bCs/>
                <w:iCs/>
                <w:u w:val="single"/>
                <w:lang w:val="ky-KG" w:eastAsia="en-AU"/>
              </w:rPr>
              <w:t xml:space="preserve"> </w:t>
            </w:r>
            <w:r w:rsidR="00320A11" w:rsidRPr="00320A11">
              <w:rPr>
                <w:bCs/>
                <w:iCs/>
                <w:u w:val="single"/>
                <w:lang w:val="ky-KG" w:eastAsia="en-AU"/>
              </w:rPr>
              <w:t>группы по оценке</w:t>
            </w:r>
            <w:r w:rsidR="00320A11">
              <w:rPr>
                <w:bCs/>
                <w:iCs/>
                <w:u w:val="single"/>
                <w:lang w:val="ky-KG" w:eastAsia="en-AU"/>
              </w:rPr>
              <w:t>_____________</w:t>
            </w:r>
          </w:p>
        </w:tc>
        <w:tc>
          <w:tcPr>
            <w:tcW w:w="2556" w:type="dxa"/>
            <w:gridSpan w:val="4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BFD9D4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027152C5" w14:textId="77777777" w:rsidTr="002511B4">
        <w:trPr>
          <w:gridAfter w:val="1"/>
          <w:wAfter w:w="682" w:type="dxa"/>
          <w:trHeight w:val="170"/>
        </w:trPr>
        <w:tc>
          <w:tcPr>
            <w:tcW w:w="681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400187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2B672B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055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C5C34F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34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867E68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04A9BC" w14:textId="70B02311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</w:t>
            </w:r>
            <w:r w:rsidRPr="00320A11">
              <w:rPr>
                <w:bCs/>
                <w:iCs/>
                <w:lang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F0441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:</w:t>
            </w:r>
          </w:p>
        </w:tc>
      </w:tr>
      <w:tr w:rsidR="00556CC6" w:rsidRPr="00320A11" w14:paraId="001C71A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8101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74FDECD5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40A307" w14:textId="02DBBF0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Пожалуйста, оцените каждую из категорий </w:t>
            </w:r>
            <w:r w:rsidRPr="00320A11">
              <w:rPr>
                <w:bCs/>
                <w:iCs/>
                <w:lang w:val="ky-KG" w:eastAsia="en-AU"/>
              </w:rPr>
              <w:t>эффективности</w:t>
            </w:r>
            <w:r w:rsidRPr="00320A11">
              <w:rPr>
                <w:bCs/>
                <w:iCs/>
                <w:lang w:eastAsia="en-AU"/>
              </w:rPr>
              <w:t xml:space="preserve"> по следующей шкале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(см. Примечание ниже):</w:t>
            </w:r>
          </w:p>
          <w:p w14:paraId="70BB26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(Если вы набрали 1 или 2 балла, пожалуйста, подробно опишите детали в разделе комментариев ниже.)</w:t>
            </w:r>
          </w:p>
          <w:p w14:paraId="56BEE90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11B3129" w14:textId="77777777" w:rsidTr="002511B4">
        <w:trPr>
          <w:trHeight w:val="283"/>
        </w:trPr>
        <w:tc>
          <w:tcPr>
            <w:tcW w:w="28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91ED" w14:textId="77777777" w:rsidR="00556CC6" w:rsidRPr="00320A11" w:rsidRDefault="00556CC6" w:rsidP="00440E58">
            <w:pPr>
              <w:rPr>
                <w:bCs/>
                <w:iCs/>
                <w:lang w:eastAsia="en-A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1654" w14:textId="0302386A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1 = </w:t>
            </w:r>
            <w:r w:rsidR="00320A11">
              <w:rPr>
                <w:bCs/>
                <w:iCs/>
                <w:lang w:val="ky-KG" w:eastAsia="en-AU"/>
              </w:rPr>
              <w:t xml:space="preserve">неудовлетворительно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5734" w14:textId="476F6B84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>2 = Слаб</w:t>
            </w:r>
            <w:r w:rsidRPr="00320A11">
              <w:rPr>
                <w:bCs/>
                <w:iCs/>
                <w:lang w:val="ky-KG" w:eastAsia="en-AU"/>
              </w:rPr>
              <w:t>о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32B1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3 = Удовлетворительно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911B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4 = Хорошо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ACBA" w14:textId="03C25D10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5 = </w:t>
            </w:r>
            <w:r w:rsidRPr="00320A11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00EFA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202B0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B39CF6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  <w:p w14:paraId="73D696A1" w14:textId="79197FCE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r w:rsidR="00320A11" w:rsidRPr="00320A11">
              <w:rPr>
                <w:i/>
                <w:iCs/>
                <w:lang w:val="ky-KG" w:eastAsia="en-AU"/>
              </w:rPr>
              <w:t>В</w:t>
            </w:r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</w:t>
            </w:r>
            <w:ins w:id="340" w:author="Турлоева Айша Бадрудиновна" w:date="2025-02-05T15:13:00Z">
              <w:r w:rsidR="000A3EE1">
                <w:rPr>
                  <w:bCs/>
                  <w:i/>
                  <w:iCs/>
                  <w:lang w:eastAsia="en-AU"/>
                </w:rPr>
                <w:t xml:space="preserve"> паритетного</w:t>
              </w:r>
            </w:ins>
            <w:r w:rsidRPr="00320A11">
              <w:rPr>
                <w:bCs/>
                <w:i/>
                <w:iCs/>
                <w:lang w:eastAsia="en-AU"/>
              </w:rPr>
              <w:t xml:space="preserve"> оценщика следует учитывать следующие определения:</w:t>
            </w:r>
          </w:p>
          <w:p w14:paraId="0A5D943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430B5027" w14:textId="5474B12A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</w:t>
            </w:r>
            <w:ins w:id="341" w:author="Турлоева Айша Бадрудиновна" w:date="2025-02-05T15:13:00Z">
              <w:r w:rsidR="000A3EE1">
                <w:rPr>
                  <w:bCs/>
                  <w:i/>
                  <w:iCs/>
                  <w:lang w:eastAsia="en-AU"/>
                </w:rPr>
                <w:t xml:space="preserve"> паритетных</w:t>
              </w:r>
            </w:ins>
            <w:r w:rsidRPr="00320A11">
              <w:rPr>
                <w:bCs/>
                <w:i/>
                <w:iCs/>
                <w:lang w:eastAsia="en-AU"/>
              </w:rPr>
              <w:t xml:space="preserve"> оценщиков.</w:t>
            </w:r>
          </w:p>
          <w:p w14:paraId="240ECA07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66692A8F" w14:textId="134F17F5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 w:rsidR="00320A11"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</w:t>
            </w:r>
            <w:r w:rsidR="00BD0DE9"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 w:rsidR="00BD0DE9">
              <w:rPr>
                <w:bCs/>
                <w:i/>
                <w:iCs/>
                <w:lang w:val="ky-KG" w:eastAsia="en-AU"/>
              </w:rPr>
              <w:t>, б</w:t>
            </w:r>
            <w:r w:rsidRPr="00320A11">
              <w:rPr>
                <w:bCs/>
                <w:i/>
                <w:iCs/>
                <w:lang w:eastAsia="en-AU"/>
              </w:rPr>
              <w:t xml:space="preserve">ыли определены важные области для улучшения и доведены до сведения эксперта по </w:t>
            </w:r>
            <w:ins w:id="342" w:author="Турлоева Айша Бадрудиновна" w:date="2025-02-05T15:13:00Z">
              <w:r w:rsidR="000A3EE1">
                <w:rPr>
                  <w:bCs/>
                  <w:i/>
                  <w:iCs/>
                  <w:lang w:eastAsia="en-AU"/>
                </w:rPr>
                <w:t>паритетной</w:t>
              </w:r>
            </w:ins>
            <w:ins w:id="343" w:author="Турлоева Айша Бадрудиновна" w:date="2025-02-05T15:14:00Z">
              <w:r w:rsidR="000A3EE1">
                <w:rPr>
                  <w:bCs/>
                  <w:i/>
                  <w:iCs/>
                  <w:lang w:eastAsia="en-AU"/>
                </w:rPr>
                <w:t xml:space="preserve"> </w:t>
              </w:r>
            </w:ins>
            <w:r w:rsidRPr="00320A11">
              <w:rPr>
                <w:bCs/>
                <w:i/>
                <w:iCs/>
                <w:lang w:eastAsia="en-AU"/>
              </w:rPr>
              <w:t xml:space="preserve">оценке. Необходимо улучшить </w:t>
            </w:r>
            <w:r w:rsidR="00BD0DE9"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6B929CBE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72941B55" w14:textId="6410F611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 w:rsidR="00BD0DE9"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36E984E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379BDFCB" w14:textId="605B2FC5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71E534BA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0124B671" w14:textId="46774563" w:rsidR="00556CC6" w:rsidRPr="00320A11" w:rsidRDefault="00BD0DE9" w:rsidP="002B7A63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="00556CC6"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del w:id="344" w:author="Турлоева Айша Бадрудиновна" w:date="2025-02-05T15:14:00Z">
              <w:r w:rsidR="00556CC6" w:rsidRPr="00320A11" w:rsidDel="000A3EE1">
                <w:rPr>
                  <w:bCs/>
                  <w:i/>
                  <w:iCs/>
                  <w:lang w:val="en-NZ" w:eastAsia="en-AU"/>
                </w:rPr>
                <w:delText xml:space="preserve"> </w:delText>
              </w:r>
            </w:del>
            <w:ins w:id="345" w:author="Турлоева Айша Бадрудиновна" w:date="2025-02-05T15:14:00Z">
              <w:r w:rsidR="000A3EE1">
                <w:rPr>
                  <w:bCs/>
                  <w:i/>
                  <w:iCs/>
                  <w:lang w:eastAsia="en-AU"/>
                </w:rPr>
                <w:t xml:space="preserve"> </w:t>
              </w:r>
            </w:ins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7877ABB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A4E695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406FC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2F0E09F4" w14:textId="507F9B7B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>Общие</w:t>
            </w:r>
            <w:r w:rsidR="000F15F7">
              <w:rPr>
                <w:b/>
                <w:bCs/>
                <w:iCs/>
                <w:lang w:val="ky-KG" w:eastAsia="en-AU"/>
              </w:rPr>
              <w:t xml:space="preserve"> вопросы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A0A07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539ED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955CD5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D2B187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2964CA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B2789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346" w:name="_Hlk520188979"/>
            <w:r w:rsidRPr="00320A11">
              <w:rPr>
                <w:bCs/>
                <w:iCs/>
                <w:lang w:val="en-NZ" w:eastAsia="en-AU"/>
              </w:rPr>
              <w:t>(1)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8FC5D" w14:textId="6FB1F338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Общая </w:t>
            </w:r>
            <w:r w:rsidR="000F15F7">
              <w:rPr>
                <w:bCs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руководителя группы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6EE0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586138" w14:textId="77777777" w:rsidR="00556CC6" w:rsidRPr="00320A11" w:rsidRDefault="00556CC6" w:rsidP="000F15F7">
            <w:pPr>
              <w:ind w:left="77"/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92F19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077C0F" w14:textId="77777777" w:rsidR="00556CC6" w:rsidRPr="00320A11" w:rsidRDefault="00556CC6" w:rsidP="000F15F7">
            <w:pPr>
              <w:ind w:right="-112"/>
              <w:rPr>
                <w:bCs/>
                <w:iCs/>
                <w:lang w:val="en-NZ" w:eastAsia="en-AU"/>
              </w:rPr>
            </w:pPr>
            <w:bookmarkStart w:id="347" w:name="_Hlk520188578"/>
          </w:p>
        </w:tc>
      </w:tr>
      <w:bookmarkEnd w:id="346"/>
      <w:tr w:rsidR="00556CC6" w:rsidRPr="00320A11" w14:paraId="365223C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EF8CD9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458ED" w14:textId="09D7CBE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</w:t>
            </w:r>
            <w:r w:rsidR="000F15F7">
              <w:rPr>
                <w:bCs/>
                <w:iCs/>
                <w:lang w:val="ky-KG" w:eastAsia="en-AU"/>
              </w:rPr>
              <w:t>р</w:t>
            </w:r>
            <w:r w:rsidRPr="00320A11">
              <w:rPr>
                <w:bCs/>
                <w:iCs/>
                <w:lang w:eastAsia="en-AU"/>
              </w:rPr>
              <w:t>уководителем</w:t>
            </w:r>
            <w:r w:rsidRPr="00320A11">
              <w:rPr>
                <w:bCs/>
                <w:iCs/>
                <w:lang w:val="ky-KG" w:eastAsia="en-AU"/>
              </w:rPr>
              <w:t xml:space="preserve"> группы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36C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5DFA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140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3414F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0CB7B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6F0B1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A2C6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Руководителем группы соответствующих критериев аккредитации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 xml:space="preserve"> и </w:t>
            </w:r>
            <w:r w:rsidRPr="00320A11">
              <w:rPr>
                <w:bCs/>
                <w:iCs/>
                <w:lang w:val="en-NZ" w:eastAsia="en-AU"/>
              </w:rPr>
              <w:t>ILAC</w:t>
            </w:r>
          </w:p>
          <w:p w14:paraId="15574A16" w14:textId="571C3798" w:rsidR="00556CC6" w:rsidRPr="00320A11" w:rsidRDefault="00556CC6" w:rsidP="00127ECA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(например,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17020, 170</w:t>
            </w:r>
            <w:r w:rsidR="00127ECA">
              <w:rPr>
                <w:bCs/>
                <w:iCs/>
                <w:lang w:eastAsia="en-AU"/>
              </w:rPr>
              <w:t>21, 17024, 17025, 17043, 17065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="000F15F7" w:rsidRPr="00320A11">
              <w:rPr>
                <w:bCs/>
                <w:iCs/>
                <w:lang w:val="en-NZ" w:eastAsia="en-AU"/>
              </w:rPr>
              <w:t>ISO</w:t>
            </w:r>
            <w:r w:rsidR="000F15F7" w:rsidRPr="00320A11">
              <w:rPr>
                <w:bCs/>
                <w:iCs/>
                <w:lang w:eastAsia="en-AU"/>
              </w:rPr>
              <w:t xml:space="preserve"> 15189</w:t>
            </w:r>
            <w:r w:rsidR="00127ECA">
              <w:rPr>
                <w:bCs/>
                <w:iCs/>
                <w:lang w:eastAsia="en-AU"/>
              </w:rPr>
              <w:t>,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="00127ECA" w:rsidRPr="00320A11">
              <w:rPr>
                <w:bCs/>
                <w:iCs/>
                <w:lang w:eastAsia="en-AU"/>
              </w:rPr>
              <w:t>17034</w:t>
            </w:r>
            <w:r w:rsidR="00127ECA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eastAsia="en-AU"/>
              </w:rPr>
              <w:t xml:space="preserve">20387,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ILAC</w:t>
            </w:r>
            <w:r w:rsidRPr="00320A11">
              <w:rPr>
                <w:bCs/>
                <w:iCs/>
                <w:lang w:eastAsia="en-AU"/>
              </w:rPr>
              <w:t xml:space="preserve">-серия </w:t>
            </w:r>
            <w:r w:rsidRPr="00320A11">
              <w:rPr>
                <w:bCs/>
                <w:iCs/>
                <w:lang w:val="en-NZ" w:eastAsia="en-AU"/>
              </w:rPr>
              <w:t>A</w:t>
            </w:r>
            <w:r w:rsidRPr="00320A11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47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685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76506D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F0EB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289F5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F8455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99325" w14:textId="678FDB54" w:rsidR="00556CC6" w:rsidRPr="00FD3A3A" w:rsidRDefault="00556CC6" w:rsidP="002B7A63">
            <w:pPr>
              <w:rPr>
                <w:bCs/>
                <w:iCs/>
                <w:lang w:eastAsia="en-AU"/>
              </w:rPr>
            </w:pPr>
            <w:r w:rsidRPr="00FD3A3A">
              <w:rPr>
                <w:bCs/>
                <w:iCs/>
                <w:lang w:eastAsia="en-AU"/>
              </w:rPr>
              <w:t>Подготовка</w:t>
            </w:r>
            <w:r w:rsidRPr="00320A11">
              <w:rPr>
                <w:bCs/>
                <w:iCs/>
                <w:lang w:val="ky-KG" w:eastAsia="en-AU"/>
              </w:rPr>
              <w:t xml:space="preserve"> р</w:t>
            </w:r>
            <w:r w:rsidRPr="00FD3A3A">
              <w:rPr>
                <w:bCs/>
                <w:iCs/>
                <w:lang w:eastAsia="en-AU"/>
              </w:rPr>
              <w:t>уководителя группы к визиту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B92C" w14:textId="77777777" w:rsidR="00556CC6" w:rsidRPr="00FD3A3A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72B8CF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779F04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76752C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869D38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039EB9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  <w:bookmarkStart w:id="348" w:name="_Hlk520193199"/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51ECEB42" w14:textId="08C4733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 xml:space="preserve">Планирование и управление </w:t>
            </w:r>
            <w:r w:rsidRPr="00320A11">
              <w:rPr>
                <w:b/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/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0A2AD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9D76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54B3E5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E4A99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73DBC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A2FE0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7058A" w14:textId="47CD8421" w:rsidR="00556CC6" w:rsidRPr="00320A11" w:rsidRDefault="00556CC6" w:rsidP="009110BE">
            <w:pPr>
              <w:ind w:right="433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оценкой на месте была рассмотрена документация, включая соответствующие документы по системе </w:t>
            </w:r>
            <w:r w:rsidRPr="00320A11">
              <w:rPr>
                <w:bCs/>
                <w:iCs/>
                <w:lang w:val="ky-KG" w:eastAsia="en-AU"/>
              </w:rPr>
              <w:t>менеджмента</w:t>
            </w:r>
            <w:r w:rsidRPr="00320A11">
              <w:rPr>
                <w:bCs/>
                <w:iCs/>
                <w:lang w:eastAsia="en-AU"/>
              </w:rPr>
              <w:t xml:space="preserve"> и предыдущие отчеты о </w:t>
            </w:r>
            <w:r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оценке, </w:t>
            </w:r>
            <w:r w:rsidR="000F15F7">
              <w:rPr>
                <w:bCs/>
                <w:iCs/>
                <w:lang w:val="ky-KG" w:eastAsia="en-AU"/>
              </w:rPr>
              <w:t>если</w:t>
            </w:r>
            <w:r w:rsidRPr="00320A11">
              <w:rPr>
                <w:bCs/>
                <w:iCs/>
                <w:lang w:eastAsia="en-AU"/>
              </w:rPr>
              <w:t xml:space="preserve">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A2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3C180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DFF6AAA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C3437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E29746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ABFE6E" w14:textId="1751FC93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CB9C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План описывает:</w:t>
            </w:r>
          </w:p>
          <w:p w14:paraId="712DC560" w14:textId="77777777" w:rsidR="000F15F7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Цели</w:t>
            </w:r>
          </w:p>
          <w:p w14:paraId="38FC8DF8" w14:textId="2745BB30" w:rsidR="00556CC6" w:rsidRPr="00FD3A3A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0F15F7">
              <w:rPr>
                <w:bCs/>
                <w:iCs/>
                <w:lang w:eastAsia="en-AU"/>
              </w:rPr>
              <w:t xml:space="preserve">Критерии </w:t>
            </w:r>
            <w:ins w:id="349" w:author="Турлоева Айша Бадрудиновна" w:date="2025-02-05T15:16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Pr="000F15F7">
              <w:rPr>
                <w:bCs/>
                <w:iCs/>
                <w:lang w:eastAsia="en-AU"/>
              </w:rPr>
              <w:t>оценки и с</w:t>
            </w:r>
            <w:r w:rsidR="000F15F7">
              <w:rPr>
                <w:bCs/>
                <w:iCs/>
                <w:lang w:val="ky-KG" w:eastAsia="en-AU"/>
              </w:rPr>
              <w:t xml:space="preserve">сылочные </w:t>
            </w:r>
            <w:r w:rsidRPr="000F15F7">
              <w:rPr>
                <w:bCs/>
                <w:iCs/>
                <w:lang w:eastAsia="en-AU"/>
              </w:rPr>
              <w:t>документ</w:t>
            </w:r>
            <w:r w:rsidR="000F15F7">
              <w:rPr>
                <w:bCs/>
                <w:iCs/>
                <w:lang w:val="ky-KG" w:eastAsia="en-AU"/>
              </w:rPr>
              <w:t>ы</w:t>
            </w:r>
            <w:r w:rsidRPr="000F15F7">
              <w:rPr>
                <w:bCs/>
                <w:iCs/>
                <w:lang w:eastAsia="en-AU"/>
              </w:rPr>
              <w:t xml:space="preserve"> (инструкции и процедуры)</w:t>
            </w:r>
          </w:p>
          <w:p w14:paraId="4B4BCFDD" w14:textId="66C4E9FE" w:rsidR="00556CC6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Об</w:t>
            </w:r>
            <w:r w:rsidR="000F15F7">
              <w:rPr>
                <w:bCs/>
                <w:iCs/>
                <w:lang w:val="ky-KG" w:eastAsia="en-AU"/>
              </w:rPr>
              <w:t>ласть</w:t>
            </w:r>
            <w:r w:rsidRPr="00320A11">
              <w:rPr>
                <w:bCs/>
                <w:iCs/>
                <w:lang w:eastAsia="en-AU"/>
              </w:rPr>
              <w:t>, даты и места, подлежащие оценке</w:t>
            </w:r>
          </w:p>
          <w:p w14:paraId="2B51B255" w14:textId="3A886FD8" w:rsidR="000F15F7" w:rsidRPr="000F15F7" w:rsidRDefault="000F15F7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Роли и ответственность членов группы</w:t>
            </w:r>
          </w:p>
          <w:p w14:paraId="36721FBC" w14:textId="77777777" w:rsidR="00556CC6" w:rsidRPr="00320A11" w:rsidRDefault="00556CC6" w:rsidP="009110BE">
            <w:pPr>
              <w:ind w:left="342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en-NZ" w:eastAsia="en-AU"/>
              </w:rPr>
              <w:t>e</w:t>
            </w:r>
            <w:r w:rsidRPr="00320A11">
              <w:rPr>
                <w:bCs/>
                <w:iCs/>
                <w:lang w:eastAsia="en-AU"/>
              </w:rPr>
              <w:t>)</w:t>
            </w:r>
            <w:r w:rsidRPr="00320A11">
              <w:rPr>
                <w:bCs/>
                <w:iCs/>
                <w:lang w:eastAsia="en-AU"/>
              </w:rPr>
              <w:tab/>
              <w:t>Рабочий язык и язык отчетности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FF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6029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C1A7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6383B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E982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5126E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DEAB9" w14:textId="2FB4953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План был рассмотрен и принят </w:t>
            </w:r>
            <w:r w:rsidRPr="00320A11">
              <w:rPr>
                <w:bCs/>
                <w:iCs/>
                <w:lang w:val="ky-KG" w:eastAsia="en-AU"/>
              </w:rPr>
              <w:t>органом аккредитации</w:t>
            </w:r>
            <w:r w:rsidRPr="00320A11">
              <w:rPr>
                <w:bCs/>
                <w:iCs/>
                <w:lang w:eastAsia="en-AU"/>
              </w:rPr>
              <w:t xml:space="preserve"> для оценки перед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выездом</w:t>
            </w:r>
            <w:r w:rsidRPr="00320A11">
              <w:rPr>
                <w:bCs/>
                <w:iCs/>
                <w:lang w:val="ky-KG" w:eastAsia="en-AU"/>
              </w:rPr>
              <w:t xml:space="preserve"> на объект</w:t>
            </w:r>
            <w:r w:rsidRPr="00320A11">
              <w:rPr>
                <w:bCs/>
                <w:iCs/>
                <w:lang w:eastAsia="en-AU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72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56FB0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E91764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2E26C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F0A3F59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737C8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D0EE6" w14:textId="31AF26A7" w:rsidR="00556CC6" w:rsidRPr="00320A11" w:rsidRDefault="00556CC6" w:rsidP="003A1F71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Во время оценки руководитель</w:t>
            </w:r>
            <w:r w:rsidRPr="00320A11">
              <w:rPr>
                <w:bCs/>
                <w:iCs/>
                <w:lang w:val="ky-KG" w:eastAsia="en-AU"/>
              </w:rPr>
              <w:t xml:space="preserve"> группы по оценке </w:t>
            </w:r>
            <w:r w:rsidRPr="00320A11">
              <w:rPr>
                <w:bCs/>
                <w:iCs/>
                <w:lang w:eastAsia="en-AU"/>
              </w:rPr>
              <w:t xml:space="preserve">руководит деятельностью </w:t>
            </w:r>
            <w:r w:rsidRPr="003A1F71">
              <w:rPr>
                <w:bCs/>
                <w:iCs/>
                <w:strike/>
                <w:highlight w:val="yellow"/>
                <w:lang w:eastAsia="en-AU"/>
              </w:rPr>
              <w:t>команды</w:t>
            </w:r>
            <w:r w:rsidR="003A1F71">
              <w:rPr>
                <w:bCs/>
                <w:iCs/>
                <w:lang w:eastAsia="en-AU"/>
              </w:rPr>
              <w:t xml:space="preserve"> </w:t>
            </w:r>
            <w:r w:rsidR="003A1F71" w:rsidRPr="003A1F71">
              <w:rPr>
                <w:bCs/>
                <w:iCs/>
                <w:color w:val="FF0000"/>
                <w:lang w:eastAsia="en-AU"/>
              </w:rPr>
              <w:t xml:space="preserve">группы по оценке </w:t>
            </w:r>
            <w:r w:rsidRPr="00320A11">
              <w:rPr>
                <w:bCs/>
                <w:iCs/>
                <w:lang w:eastAsia="en-AU"/>
              </w:rPr>
              <w:t>и проводит постоянные обзоры для обеспечения достижения целей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6ED0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4F2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B16A4C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72D2CA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49F1EF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BB99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DEDEA4B" w14:textId="47505514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>Вступительно</w:t>
            </w:r>
            <w:r w:rsidR="000F15F7">
              <w:rPr>
                <w:b/>
                <w:bCs/>
                <w:iCs/>
                <w:lang w:val="ky-KG" w:eastAsia="en-AU"/>
              </w:rPr>
              <w:t>е</w:t>
            </w:r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B42034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3E84B84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E4DD34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773BE0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3E2361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AAF489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0EE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Представляет себя и группу, в общих чертах описывая их функции.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759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3E4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C3863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414A1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C4D7D0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0067C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A5D4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вопросах, связанных с конфиденциальностью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CBF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B5FA3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00F7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C350D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B97B8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337B2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7D138" w14:textId="3979F435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Подтверждает план </w:t>
            </w:r>
            <w:ins w:id="350" w:author="Турлоева Айша Бадрудиновна" w:date="2025-02-05T15:16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Pr="00320A11">
              <w:rPr>
                <w:bCs/>
                <w:iCs/>
                <w:lang w:eastAsia="en-AU"/>
              </w:rPr>
              <w:t>оценки, мероприятия и дату. Если применимо, вносит изменения в план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339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16D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2A924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8C4E24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58488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03A22E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AD157" w14:textId="1B0FC413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Подтверждает цели, объем, требования и критерии </w:t>
            </w:r>
            <w:ins w:id="351" w:author="Турлоева Айша Бадрудиновна" w:date="2025-02-05T15:17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Pr="00320A11">
              <w:rPr>
                <w:bCs/>
                <w:iCs/>
                <w:lang w:eastAsia="en-AU"/>
              </w:rPr>
              <w:t>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B80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29613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1F7177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633BB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6F0695B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4C730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65107" w14:textId="07497A2D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Представляет и согласовывает методологию работы, процедуры, выборку и ограничения </w:t>
            </w:r>
            <w:r w:rsidRPr="00320A11">
              <w:rPr>
                <w:bCs/>
                <w:iCs/>
                <w:lang w:val="ky-KG" w:eastAsia="en-AU"/>
              </w:rPr>
              <w:t>выборки</w:t>
            </w:r>
            <w:r w:rsidRPr="00320A11">
              <w:rPr>
                <w:bCs/>
                <w:iCs/>
                <w:lang w:eastAsia="en-AU"/>
              </w:rPr>
              <w:t>, а также метод сбора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3FD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006A0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A583C6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006A79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EAAC37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11E82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(14)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3E48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Проверяет ресурсы, подтверждает условия безопасности и доступ к объектам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F5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149BD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95AEA3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18C56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C6E1D1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7E24D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15EF2" w14:textId="3C25E26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Предлагает оцениваемому орган</w:t>
            </w:r>
            <w:r w:rsidR="000F15F7">
              <w:rPr>
                <w:bCs/>
                <w:iCs/>
                <w:lang w:val="ky-KG" w:eastAsia="en-AU"/>
              </w:rPr>
              <w:t>у</w:t>
            </w:r>
            <w:r w:rsidRPr="00320A11">
              <w:rPr>
                <w:bCs/>
                <w:iCs/>
                <w:lang w:eastAsia="en-AU"/>
              </w:rPr>
              <w:t xml:space="preserve"> аккредитации обра</w:t>
            </w:r>
            <w:r w:rsidRPr="00320A11">
              <w:rPr>
                <w:bCs/>
                <w:iCs/>
                <w:lang w:val="ky-KG" w:eastAsia="en-AU"/>
              </w:rPr>
              <w:t xml:space="preserve">щаться </w:t>
            </w:r>
            <w:r w:rsidRPr="00320A11">
              <w:rPr>
                <w:bCs/>
                <w:iCs/>
                <w:lang w:eastAsia="en-AU"/>
              </w:rPr>
              <w:t>за разъяснениями и предоставляет разъяснения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B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07A3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BE81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60197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6566E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6C11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86339" w14:textId="45EA45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праве оцениваем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органа аккредитации</w:t>
            </w:r>
            <w:r w:rsidRPr="00320A11">
              <w:rPr>
                <w:bCs/>
                <w:iCs/>
                <w:lang w:eastAsia="en-AU"/>
              </w:rPr>
              <w:t xml:space="preserve"> пода</w:t>
            </w:r>
            <w:r w:rsidRPr="00320A11">
              <w:rPr>
                <w:bCs/>
                <w:iCs/>
                <w:lang w:val="ky-KG" w:eastAsia="en-AU"/>
              </w:rPr>
              <w:t>вать</w:t>
            </w:r>
            <w:r w:rsidRPr="00320A11">
              <w:rPr>
                <w:bCs/>
                <w:iCs/>
                <w:lang w:eastAsia="en-AU"/>
              </w:rPr>
              <w:t xml:space="preserve"> апелляци</w:t>
            </w:r>
            <w:r w:rsidRPr="00320A11">
              <w:rPr>
                <w:bCs/>
                <w:iCs/>
                <w:lang w:val="ky-KG" w:eastAsia="en-AU"/>
              </w:rPr>
              <w:t>и</w:t>
            </w:r>
            <w:r w:rsidRPr="00320A11">
              <w:rPr>
                <w:bCs/>
                <w:iCs/>
                <w:lang w:eastAsia="en-AU"/>
              </w:rPr>
              <w:t xml:space="preserve"> и жалоб</w:t>
            </w:r>
            <w:r w:rsidRPr="00320A11">
              <w:rPr>
                <w:bCs/>
                <w:iCs/>
                <w:lang w:val="ky-KG" w:eastAsia="en-AU"/>
              </w:rPr>
              <w:t>ы</w:t>
            </w:r>
            <w:r w:rsidRPr="00320A11">
              <w:rPr>
                <w:bCs/>
                <w:iCs/>
                <w:lang w:eastAsia="en-AU"/>
              </w:rPr>
              <w:t xml:space="preserve"> или получени</w:t>
            </w:r>
            <w:r w:rsidRPr="00320A11">
              <w:rPr>
                <w:bCs/>
                <w:iCs/>
                <w:lang w:val="ky-KG" w:eastAsia="en-AU"/>
              </w:rPr>
              <w:t>е</w:t>
            </w:r>
            <w:r w:rsidRPr="00320A11">
              <w:rPr>
                <w:bCs/>
                <w:iCs/>
                <w:lang w:eastAsia="en-AU"/>
              </w:rPr>
              <w:t xml:space="preserve"> разъяснений и о том, как их представить (</w:t>
            </w:r>
            <w:r w:rsidRPr="00320A11">
              <w:rPr>
                <w:bCs/>
                <w:i/>
                <w:iCs/>
                <w:lang w:eastAsia="en-AU"/>
              </w:rPr>
              <w:t>также можно сделать на заключительном заседании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6F6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599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A2CBA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B294AF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00C8B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02180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860793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817277F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1B52F80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8613B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207D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387864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AEED7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lastRenderedPageBreak/>
              <w:t>(17)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962A6" w14:textId="5751351C" w:rsidR="00556CC6" w:rsidRPr="00320A11" w:rsidRDefault="000F15F7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 w:rsidR="00342266"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получать и оценивать объективные доказательства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416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9C41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4B91A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3675A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B371DE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1FB0A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8A940" w14:textId="3D19FB73" w:rsidR="00556CC6" w:rsidRPr="00320A11" w:rsidRDefault="000F15F7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Применяет соответсвующую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методологи</w:t>
            </w:r>
            <w:r w:rsidR="00342266">
              <w:rPr>
                <w:bCs/>
                <w:iCs/>
                <w:lang w:val="ky-KG" w:eastAsia="en-AU"/>
              </w:rPr>
              <w:t>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BD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505E1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19D2D8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C84116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5FD2D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E8975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1E142" w14:textId="33FE2C1B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Анализ и классификация результатов </w:t>
            </w:r>
            <w:ins w:id="352" w:author="Турлоева Айша Бадрудиновна" w:date="2025-02-05T15:18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Pr="00320A11">
              <w:rPr>
                <w:bCs/>
                <w:iCs/>
                <w:lang w:eastAsia="en-AU"/>
              </w:rPr>
              <w:t>оценки были проведены в соответствии с согласованной методологией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6AD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F312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70A78B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BE2E7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1F437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6796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CF5C3" w14:textId="6791B984" w:rsidR="00556CC6" w:rsidRPr="00FD3A3A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FD3A3A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val="ky-KG" w:eastAsia="en-AU"/>
              </w:rPr>
              <w:t xml:space="preserve"> </w:t>
            </w:r>
            <w:r w:rsidR="00556CC6" w:rsidRPr="00FD3A3A">
              <w:rPr>
                <w:bCs/>
                <w:iCs/>
                <w:lang w:eastAsia="en-AU"/>
              </w:rPr>
              <w:t xml:space="preserve">сообщать о результатах </w:t>
            </w:r>
            <w:ins w:id="353" w:author="Турлоева Айша Бадрудиновна" w:date="2025-02-05T15:18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="00556CC6" w:rsidRPr="00FD3A3A">
              <w:rPr>
                <w:bCs/>
                <w:iCs/>
                <w:lang w:eastAsia="en-AU"/>
              </w:rPr>
              <w:t>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DEEE" w14:textId="77777777" w:rsidR="00556CC6" w:rsidRPr="00FD3A3A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126ED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52EFDE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76BFF53" w14:textId="77777777" w:rsidR="00556CC6" w:rsidRPr="00FD3A3A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C2F50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D040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FA199" w14:textId="1F713DE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применять политику и процедуры </w:t>
            </w:r>
            <w:r w:rsidR="00556CC6" w:rsidRPr="00320A11">
              <w:rPr>
                <w:bCs/>
                <w:iCs/>
                <w:lang w:val="ky-KG" w:eastAsia="en-AU"/>
              </w:rPr>
              <w:t>ЕААС</w:t>
            </w:r>
            <w:r w:rsidR="00556CC6" w:rsidRPr="00320A11">
              <w:rPr>
                <w:bCs/>
                <w:iCs/>
                <w:lang w:eastAsia="en-AU"/>
              </w:rPr>
              <w:t xml:space="preserve"> </w:t>
            </w:r>
            <w:r w:rsidR="00556CC6"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1A63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C1D7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C2A8F1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3E2FF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DA099D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D7DE5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9CA09" w14:textId="0F2EE31C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выполнять процесс </w:t>
            </w:r>
            <w:del w:id="354" w:author="Турлоева Айша Бадрудиновна" w:date="2025-02-05T15:18:00Z">
              <w:r w:rsidR="00556CC6" w:rsidRPr="00320A11" w:rsidDel="000A3EE1">
                <w:rPr>
                  <w:bCs/>
                  <w:iCs/>
                  <w:lang w:eastAsia="en-AU"/>
                </w:rPr>
                <w:delText xml:space="preserve">экспертной </w:delText>
              </w:r>
            </w:del>
            <w:ins w:id="355" w:author="Турлоева Айша Бадрудиновна" w:date="2025-02-05T15:18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="00556CC6" w:rsidRPr="00320A11">
              <w:rPr>
                <w:bCs/>
                <w:iCs/>
                <w:lang w:eastAsia="en-AU"/>
              </w:rPr>
              <w:t>оценки своевременно и без отклонений из-за отвлекающих факторов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7C9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E12F2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8A134E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6AF92D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88C73C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77198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31AE57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>Личные качества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E22AD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92A3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087765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F41C03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0B210E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B49A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5E7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Этичность</w:t>
            </w:r>
          </w:p>
          <w:p w14:paraId="42CDFE4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66E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F575B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3D9C6E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3F27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E1CC7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AFD7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42AF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Непредубежденность</w:t>
            </w:r>
          </w:p>
          <w:p w14:paraId="64525A0B" w14:textId="203AA4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Имеет г</w:t>
            </w:r>
            <w:r w:rsidRPr="00320A11">
              <w:rPr>
                <w:bCs/>
                <w:iCs/>
                <w:lang w:eastAsia="en-AU"/>
              </w:rPr>
              <w:t>отовность рассматривать альтернативные идеи или взгляды. Чутко реаги</w:t>
            </w:r>
            <w:r w:rsidR="00342266">
              <w:rPr>
                <w:bCs/>
                <w:iCs/>
                <w:lang w:val="ky-KG" w:eastAsia="en-AU"/>
              </w:rPr>
              <w:t xml:space="preserve">рует </w:t>
            </w:r>
            <w:r w:rsidRPr="00320A11">
              <w:rPr>
                <w:bCs/>
                <w:iCs/>
                <w:lang w:eastAsia="en-AU"/>
              </w:rPr>
              <w:t xml:space="preserve">на условности и культуру страны или региона, в которых проводится </w:t>
            </w:r>
            <w:r w:rsidRPr="00320A11">
              <w:rPr>
                <w:bCs/>
                <w:iCs/>
                <w:lang w:val="ky-KG" w:eastAsia="en-AU"/>
              </w:rPr>
              <w:t>паритетная</w:t>
            </w:r>
            <w:r w:rsidRPr="00320A11">
              <w:rPr>
                <w:bCs/>
                <w:iCs/>
                <w:lang w:eastAsia="en-AU"/>
              </w:rPr>
              <w:t xml:space="preserve"> оценка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36E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2927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684D8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6DB291" w14:textId="4945570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1E2D23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7205C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3D0A5" w14:textId="3CC2D4B5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Дипломатич</w:t>
            </w:r>
            <w:r w:rsidRPr="00320A11">
              <w:rPr>
                <w:bCs/>
                <w:iCs/>
                <w:lang w:val="ky-KG" w:eastAsia="en-AU"/>
              </w:rPr>
              <w:t>ность</w:t>
            </w:r>
          </w:p>
          <w:p w14:paraId="0A783CCF" w14:textId="0463A93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r w:rsidR="00556CC6" w:rsidRPr="00320A11">
              <w:rPr>
                <w:bCs/>
                <w:iCs/>
                <w:lang w:eastAsia="en-AU"/>
              </w:rPr>
              <w:t>актичен в общении с людьми и эффективно справляется со стрессовыми ситуациями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9622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9746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8373F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A7FA3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566EF3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9BBA5D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(26)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97121" w14:textId="6492D39D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Наблюдате</w:t>
            </w:r>
            <w:r w:rsidRPr="00320A11">
              <w:rPr>
                <w:bCs/>
                <w:iCs/>
                <w:lang w:val="ky-KG" w:eastAsia="en-AU"/>
              </w:rPr>
              <w:t>льность</w:t>
            </w:r>
          </w:p>
          <w:p w14:paraId="5385D5AE" w14:textId="53C157BA" w:rsidR="00556CC6" w:rsidRPr="00320A11" w:rsidRDefault="00342266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r w:rsidR="00556CC6" w:rsidRPr="00320A11">
              <w:rPr>
                <w:bCs/>
                <w:iCs/>
                <w:lang w:eastAsia="en-AU"/>
              </w:rPr>
              <w:t>остоянно следит за физическим окружением и действиями (способ</w:t>
            </w:r>
            <w:r w:rsidR="002319C8">
              <w:rPr>
                <w:bCs/>
                <w:iCs/>
                <w:lang w:val="ky-KG" w:eastAsia="en-AU"/>
              </w:rPr>
              <w:t>ен</w:t>
            </w:r>
            <w:r w:rsidR="00556CC6" w:rsidRPr="00320A11">
              <w:rPr>
                <w:bCs/>
                <w:iCs/>
                <w:lang w:eastAsia="en-AU"/>
              </w:rPr>
              <w:t xml:space="preserve"> видеть и слышать). </w:t>
            </w:r>
            <w:r w:rsidR="00556CC6" w:rsidRPr="00320A11">
              <w:rPr>
                <w:bCs/>
                <w:iCs/>
                <w:lang w:val="en-NZ" w:eastAsia="en-AU"/>
              </w:rPr>
              <w:t>Постоянно оценива</w:t>
            </w:r>
            <w:r w:rsidR="002319C8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val="en-NZ" w:eastAsia="en-AU"/>
              </w:rPr>
              <w:t xml:space="preserve"> влияние на процесс оценки коллег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41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9EEF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ED2673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8F44A4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90A2ED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CDEE7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2040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Адаптивность</w:t>
            </w:r>
          </w:p>
          <w:p w14:paraId="72A14E64" w14:textId="1183F44C" w:rsidR="00556CC6" w:rsidRPr="00320A11" w:rsidRDefault="002319C8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56CC6" w:rsidRPr="00320A11">
              <w:rPr>
                <w:bCs/>
                <w:iCs/>
                <w:lang w:eastAsia="en-AU"/>
              </w:rPr>
              <w:t>пособност</w:t>
            </w:r>
            <w:r>
              <w:rPr>
                <w:bCs/>
                <w:iCs/>
                <w:lang w:val="ky-KG" w:eastAsia="en-AU"/>
              </w:rPr>
              <w:t xml:space="preserve">и </w:t>
            </w:r>
            <w:r w:rsidR="00556CC6" w:rsidRPr="00320A11">
              <w:rPr>
                <w:bCs/>
                <w:iCs/>
                <w:lang w:eastAsia="en-AU"/>
              </w:rPr>
              <w:t>понимать и адаптироваться к различным ситуациям. Зна</w:t>
            </w:r>
            <w:r w:rsidR="00556CC6" w:rsidRPr="00320A11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7F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AAF7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6769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B2BF7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3CCFB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3811D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1479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Упорство</w:t>
            </w:r>
          </w:p>
          <w:p w14:paraId="2FF32C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r w:rsidRPr="00320A11">
              <w:rPr>
                <w:bCs/>
                <w:iCs/>
                <w:lang w:val="en-NZ" w:eastAsia="en-AU"/>
              </w:rPr>
              <w:t>Не меняет тему, пока не исчерпает суть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344F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E8DA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CB8DF6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F9016F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6CDEAA2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5E873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565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Решительность</w:t>
            </w:r>
          </w:p>
          <w:p w14:paraId="26CE4A4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539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AB8A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13F492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33047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43DB2A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E5798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380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Уверенность в себе</w:t>
            </w:r>
          </w:p>
          <w:p w14:paraId="7B142D9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19C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5B865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07426F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DFAFAC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2DF158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06ECA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19B3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Коммуникации</w:t>
            </w:r>
          </w:p>
          <w:p w14:paraId="779D1B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Способен четко выражать свои мысли устно и письменно, эффективно поддерживать общение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60C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F86B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83E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34AE0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DD9EC5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535A1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62B489C9" w14:textId="3A773F4A" w:rsidR="00556CC6" w:rsidRPr="002319C8" w:rsidRDefault="00556CC6" w:rsidP="002B7A6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/>
                <w:bCs/>
                <w:iCs/>
                <w:lang w:val="en-NZ" w:eastAsia="en-AU"/>
              </w:rPr>
              <w:t xml:space="preserve">Заключительное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16C4E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B8CA67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4D7E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4C43F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356" w:name="_Hlk520195533"/>
            <w:bookmarkEnd w:id="347"/>
          </w:p>
        </w:tc>
      </w:tr>
      <w:bookmarkEnd w:id="356"/>
      <w:tr w:rsidR="00556CC6" w:rsidRPr="00320A11" w14:paraId="2BBD952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EBDAF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BC11E" w14:textId="48C4580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</w:t>
            </w:r>
            <w:r w:rsidR="00A1576C">
              <w:rPr>
                <w:bCs/>
                <w:iCs/>
                <w:lang w:val="ky-KG" w:eastAsia="en-AU"/>
              </w:rPr>
              <w:t xml:space="preserve">совещанием </w:t>
            </w:r>
            <w:r w:rsidRPr="00320A11">
              <w:rPr>
                <w:bCs/>
                <w:iCs/>
                <w:lang w:eastAsia="en-AU"/>
              </w:rPr>
              <w:t xml:space="preserve">результаты </w:t>
            </w:r>
            <w:ins w:id="357" w:author="Турлоева Айша Бадрудиновна" w:date="2025-02-05T15:19:00Z">
              <w:r w:rsidR="000A3EE1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Pr="00320A11">
              <w:rPr>
                <w:bCs/>
                <w:iCs/>
                <w:lang w:eastAsia="en-AU"/>
              </w:rPr>
              <w:t xml:space="preserve">оценки были рассмотрены </w:t>
            </w:r>
            <w:r w:rsidRPr="00320A11">
              <w:rPr>
                <w:bCs/>
                <w:iCs/>
                <w:lang w:val="ky-KG" w:eastAsia="en-AU"/>
              </w:rPr>
              <w:t>группой</w:t>
            </w:r>
            <w:r w:rsidRPr="00320A11">
              <w:rPr>
                <w:bCs/>
                <w:iCs/>
                <w:lang w:eastAsia="en-AU"/>
              </w:rPr>
              <w:t xml:space="preserve"> для </w:t>
            </w:r>
            <w:r w:rsidR="00A1576C">
              <w:rPr>
                <w:bCs/>
                <w:iCs/>
                <w:lang w:val="ky-KG" w:eastAsia="en-AU"/>
              </w:rPr>
              <w:t>обеспечения подтверждающих</w:t>
            </w:r>
            <w:r w:rsidRPr="00320A11">
              <w:rPr>
                <w:bCs/>
                <w:iCs/>
                <w:lang w:eastAsia="en-AU"/>
              </w:rPr>
              <w:t xml:space="preserve"> объективны</w:t>
            </w:r>
            <w:r w:rsidR="00A1576C">
              <w:rPr>
                <w:bCs/>
                <w:iCs/>
                <w:lang w:val="ky-KG" w:eastAsia="en-AU"/>
              </w:rPr>
              <w:t>х</w:t>
            </w:r>
            <w:r w:rsidRPr="00320A11">
              <w:rPr>
                <w:bCs/>
                <w:iCs/>
                <w:lang w:eastAsia="en-AU"/>
              </w:rPr>
              <w:t xml:space="preserve">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8D1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E7CF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565F42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30FEF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BC3E4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534BC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F47E5" w14:textId="06BA4B6A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Перед заключительным совещанием подготов</w:t>
            </w:r>
            <w:r w:rsidRPr="00320A11">
              <w:rPr>
                <w:bCs/>
                <w:iCs/>
                <w:lang w:val="ky-KG" w:eastAsia="en-AU"/>
              </w:rPr>
              <w:t>лен</w:t>
            </w:r>
            <w:r w:rsidR="00A1576C">
              <w:rPr>
                <w:bCs/>
                <w:iCs/>
                <w:lang w:val="ky-KG" w:eastAsia="en-AU"/>
              </w:rPr>
              <w:t>ы выводы,</w:t>
            </w:r>
            <w:r w:rsidR="00A1576C" w:rsidRPr="00320A11">
              <w:rPr>
                <w:bCs/>
                <w:iCs/>
                <w:lang w:eastAsia="en-AU"/>
              </w:rPr>
              <w:t xml:space="preserve"> объективный краткий отчет и заключение по результатам </w:t>
            </w:r>
            <w:r w:rsidR="00A1576C">
              <w:rPr>
                <w:bCs/>
                <w:iCs/>
                <w:lang w:val="ky-KG" w:eastAsia="en-AU"/>
              </w:rPr>
              <w:t xml:space="preserve">паритетной </w:t>
            </w:r>
            <w:r w:rsidR="00A1576C" w:rsidRPr="00320A11">
              <w:rPr>
                <w:bCs/>
                <w:iCs/>
                <w:lang w:eastAsia="en-AU"/>
              </w:rPr>
              <w:t>оценки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="00A1576C">
              <w:rPr>
                <w:bCs/>
                <w:iCs/>
                <w:lang w:val="ky-KG" w:eastAsia="en-AU"/>
              </w:rPr>
              <w:t>совместно</w:t>
            </w:r>
            <w:r w:rsidRPr="00320A11">
              <w:rPr>
                <w:bCs/>
                <w:iCs/>
                <w:lang w:eastAsia="en-AU"/>
              </w:rPr>
              <w:t xml:space="preserve"> с членами </w:t>
            </w:r>
            <w:r w:rsidR="00A1576C">
              <w:rPr>
                <w:bCs/>
                <w:iCs/>
                <w:lang w:val="ky-KG" w:eastAsia="en-AU"/>
              </w:rPr>
              <w:t>группы по оценке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E8E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85593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0FC29A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AE764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F36F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D6DDC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358" w:name="_Hlk520189366"/>
            <w:r w:rsidRPr="00320A11">
              <w:rPr>
                <w:bCs/>
                <w:iCs/>
                <w:lang w:val="en-NZ" w:eastAsia="en-AU"/>
              </w:rPr>
              <w:t>(34)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733FF" w14:textId="17127EF0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Встреча проходи</w:t>
            </w:r>
            <w:r w:rsidRPr="00320A11">
              <w:rPr>
                <w:bCs/>
                <w:iCs/>
                <w:lang w:val="ky-KG" w:eastAsia="en-AU"/>
              </w:rPr>
              <w:t>ла</w:t>
            </w:r>
            <w:r w:rsidRPr="00320A11">
              <w:rPr>
                <w:bCs/>
                <w:iCs/>
                <w:lang w:eastAsia="en-AU"/>
              </w:rPr>
              <w:t xml:space="preserve"> в вежливой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9E8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6828D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01323F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04F40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7764E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585A2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798C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Выводы и рекомендации были эффективно доведены до сведения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175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8BF7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5B91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AA061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C2036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DA517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485DF" w14:textId="549B5087" w:rsidR="00556CC6" w:rsidRPr="00320A11" w:rsidRDefault="00A1576C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r w:rsidR="00556CC6" w:rsidRPr="00320A11">
              <w:rPr>
                <w:bCs/>
                <w:iCs/>
                <w:lang w:eastAsia="en-AU"/>
              </w:rPr>
              <w:t>роцедуры представления отчет</w:t>
            </w:r>
            <w:r>
              <w:rPr>
                <w:bCs/>
                <w:iCs/>
                <w:lang w:val="ky-KG" w:eastAsia="en-AU"/>
              </w:rPr>
              <w:t>а</w:t>
            </w:r>
            <w:r w:rsidR="00556CC6" w:rsidRPr="00320A11">
              <w:rPr>
                <w:bCs/>
                <w:iCs/>
                <w:lang w:eastAsia="en-AU"/>
              </w:rPr>
              <w:t xml:space="preserve"> и устранения несоответствий</w:t>
            </w:r>
            <w:r>
              <w:rPr>
                <w:bCs/>
                <w:iCs/>
                <w:lang w:val="ky-KG" w:eastAsia="en-AU"/>
              </w:rPr>
              <w:t xml:space="preserve"> были объяснены</w:t>
            </w:r>
            <w:r w:rsidR="00556CC6" w:rsidRPr="00320A11">
              <w:rPr>
                <w:bCs/>
                <w:iCs/>
                <w:lang w:eastAsia="en-AU"/>
              </w:rPr>
              <w:t>, если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99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5EE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358"/>
      <w:tr w:rsidR="00556CC6" w:rsidRPr="00320A11" w14:paraId="69BC319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ACE5C6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CCED0E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C6401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(37)</w:t>
            </w: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795D04F" w14:textId="2D427C2C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Были озвучены как</w:t>
            </w:r>
            <w:r w:rsidRPr="00320A11">
              <w:rPr>
                <w:bCs/>
                <w:iCs/>
                <w:lang w:eastAsia="en-AU"/>
              </w:rPr>
              <w:t xml:space="preserve"> сильные стороны</w:t>
            </w:r>
            <w:r w:rsidR="00921980">
              <w:rPr>
                <w:bCs/>
                <w:iCs/>
                <w:lang w:val="ky-KG" w:eastAsia="en-AU"/>
              </w:rPr>
              <w:t>, так</w:t>
            </w:r>
            <w:r w:rsidRPr="00320A11">
              <w:rPr>
                <w:bCs/>
                <w:iCs/>
                <w:lang w:eastAsia="en-AU"/>
              </w:rPr>
              <w:t xml:space="preserve"> и возможности для улучшений, если применимо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6516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488B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DB094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309BE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348"/>
      <w:tr w:rsidR="002B7A63" w:rsidRPr="002B7A63" w14:paraId="4E3DA9F9" w14:textId="77777777" w:rsidTr="002511B4">
        <w:trPr>
          <w:gridAfter w:val="1"/>
          <w:wAfter w:w="681" w:type="dxa"/>
          <w:trHeight w:val="454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104BEE" w14:textId="7C1639C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u w:val="single"/>
                <w:lang w:eastAsia="en-AU"/>
              </w:rPr>
              <w:t>Комментарии:</w:t>
            </w:r>
            <w:r w:rsidRPr="002511B4">
              <w:rPr>
                <w:bCs/>
                <w:iCs/>
                <w:lang w:eastAsia="en-AU"/>
              </w:rPr>
              <w:tab/>
              <w:t xml:space="preserve">(При необходимости, пожалуйста, отнесите комментарии к каждой соответствующей категории выше. </w:t>
            </w:r>
            <w:r w:rsidRPr="002511B4">
              <w:rPr>
                <w:bCs/>
                <w:iCs/>
                <w:lang w:val="en-NZ" w:eastAsia="en-AU"/>
              </w:rPr>
              <w:t>При необходимости приложите дополнительные страницы)</w:t>
            </w:r>
          </w:p>
        </w:tc>
      </w:tr>
      <w:tr w:rsidR="002B7A63" w:rsidRPr="002B7A63" w14:paraId="7BFDEE49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AE9E5C" w14:textId="2C8ED8F5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 xml:space="preserve">Перечислите две </w:t>
            </w:r>
            <w:proofErr w:type="gramStart"/>
            <w:r w:rsidRPr="002511B4">
              <w:rPr>
                <w:bCs/>
                <w:iCs/>
                <w:lang w:eastAsia="en-AU"/>
              </w:rPr>
              <w:t>из ключевых сильных сторон</w:t>
            </w:r>
            <w:r w:rsidRPr="002511B4">
              <w:rPr>
                <w:bCs/>
                <w:iCs/>
                <w:lang w:val="ky-KG" w:eastAsia="en-AU"/>
              </w:rPr>
              <w:t>ы</w:t>
            </w:r>
            <w:proofErr w:type="gramEnd"/>
            <w:r w:rsidRPr="002511B4">
              <w:rPr>
                <w:bCs/>
                <w:iCs/>
                <w:lang w:val="ky-KG" w:eastAsia="en-AU"/>
              </w:rPr>
              <w:t xml:space="preserve"> </w:t>
            </w:r>
            <w:r w:rsidRPr="002511B4">
              <w:rPr>
                <w:bCs/>
                <w:iCs/>
                <w:lang w:eastAsia="en-AU"/>
              </w:rPr>
              <w:t>руководителя группы</w:t>
            </w:r>
            <w:r w:rsidRPr="002511B4">
              <w:rPr>
                <w:bCs/>
                <w:iCs/>
                <w:lang w:val="ky-KG" w:eastAsia="en-AU"/>
              </w:rPr>
              <w:t xml:space="preserve"> по</w:t>
            </w:r>
            <w:ins w:id="359" w:author="Турлоева Айша Бадрудиновна" w:date="2025-02-05T15:19:00Z">
              <w:r w:rsidR="000A3EE1">
                <w:rPr>
                  <w:bCs/>
                  <w:iCs/>
                  <w:lang w:val="ky-KG" w:eastAsia="en-AU"/>
                </w:rPr>
                <w:t xml:space="preserve"> паритетной</w:t>
              </w:r>
            </w:ins>
            <w:r w:rsidRPr="002511B4">
              <w:rPr>
                <w:bCs/>
                <w:iCs/>
                <w:lang w:val="ky-KG" w:eastAsia="en-AU"/>
              </w:rPr>
              <w:t xml:space="preserve"> оценке</w:t>
            </w:r>
            <w:r w:rsidRPr="002511B4">
              <w:rPr>
                <w:bCs/>
                <w:iCs/>
                <w:lang w:eastAsia="en-AU"/>
              </w:rPr>
              <w:t>:</w:t>
            </w:r>
          </w:p>
        </w:tc>
      </w:tr>
      <w:tr w:rsidR="002B7A63" w:rsidRPr="002B7A63" w14:paraId="5C4DB8A7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7AB4F9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621860FD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B0AD6EC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CB1CA57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3BAC461F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97078A7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E3F666" w14:textId="58312605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Предложите две области улучшения для будущих</w:t>
            </w:r>
            <w:ins w:id="360" w:author="Турлоева Айша Бадрудиновна" w:date="2025-02-05T15:20:00Z">
              <w:r w:rsidR="000A3EE1">
                <w:rPr>
                  <w:bCs/>
                  <w:iCs/>
                  <w:lang w:eastAsia="en-AU"/>
                </w:rPr>
                <w:t xml:space="preserve"> паритетных</w:t>
              </w:r>
            </w:ins>
            <w:r w:rsidRPr="002511B4">
              <w:rPr>
                <w:bCs/>
                <w:iCs/>
                <w:lang w:eastAsia="en-AU"/>
              </w:rPr>
              <w:t xml:space="preserve"> оценок:</w:t>
            </w:r>
          </w:p>
        </w:tc>
      </w:tr>
      <w:tr w:rsidR="002B7A63" w:rsidRPr="002B7A63" w14:paraId="380731D8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AD17116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4FEC51B3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3E46DD2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71001F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0C271F32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5A59196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55F504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Любые дополнительные комментарии:</w:t>
            </w:r>
          </w:p>
        </w:tc>
      </w:tr>
      <w:tr w:rsidR="002B7A63" w:rsidRPr="002B7A63" w14:paraId="305E7177" w14:textId="77777777" w:rsidTr="002511B4">
        <w:trPr>
          <w:gridAfter w:val="1"/>
          <w:wAfter w:w="681" w:type="dxa"/>
          <w:trHeight w:val="680"/>
        </w:trPr>
        <w:tc>
          <w:tcPr>
            <w:tcW w:w="10065" w:type="dxa"/>
            <w:gridSpan w:val="17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3FEB1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6A4791A" w14:textId="77777777" w:rsidTr="002511B4">
        <w:trPr>
          <w:gridAfter w:val="1"/>
          <w:wAfter w:w="681" w:type="dxa"/>
          <w:trHeight w:val="454"/>
        </w:trPr>
        <w:tc>
          <w:tcPr>
            <w:tcW w:w="2126" w:type="dxa"/>
            <w:gridSpan w:val="5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233BFAB" w14:textId="772B886F" w:rsidR="002B7A63" w:rsidRPr="000A3EE1" w:rsidRDefault="002B7A63" w:rsidP="002B7A63">
            <w:pPr>
              <w:rPr>
                <w:bCs/>
                <w:iCs/>
                <w:lang w:eastAsia="en-AU"/>
                <w:rPrChange w:id="361" w:author="Турлоева Айша Бадрудиновна" w:date="2025-02-05T15:21:00Z">
                  <w:rPr>
                    <w:bCs/>
                    <w:iCs/>
                    <w:lang w:val="en-NZ" w:eastAsia="en-AU"/>
                  </w:rPr>
                </w:rPrChange>
              </w:rPr>
            </w:pPr>
            <w:r w:rsidRPr="000A3EE1">
              <w:rPr>
                <w:bCs/>
                <w:iCs/>
                <w:lang w:eastAsia="en-AU"/>
                <w:rPrChange w:id="362" w:author="Турлоева Айша Бадрудиновна" w:date="2025-02-05T15:21:00Z">
                  <w:rPr>
                    <w:bCs/>
                    <w:iCs/>
                    <w:lang w:val="en-NZ" w:eastAsia="en-AU"/>
                  </w:rPr>
                </w:rPrChange>
              </w:rPr>
              <w:t>Член</w:t>
            </w:r>
            <w:r w:rsidRPr="00921980">
              <w:rPr>
                <w:bCs/>
                <w:iCs/>
                <w:lang w:val="ky-KG" w:eastAsia="en-AU"/>
              </w:rPr>
              <w:t xml:space="preserve"> </w:t>
            </w:r>
            <w:proofErr w:type="gramStart"/>
            <w:r w:rsidRPr="00921980">
              <w:rPr>
                <w:bCs/>
                <w:iCs/>
                <w:lang w:val="ky-KG" w:eastAsia="en-AU"/>
              </w:rPr>
              <w:t xml:space="preserve">группы по </w:t>
            </w:r>
            <w:ins w:id="363" w:author="Турлоева Айша Бадрудиновна" w:date="2025-02-05T15:20:00Z">
              <w:r w:rsidR="000A3EE1">
                <w:rPr>
                  <w:bCs/>
                  <w:iCs/>
                  <w:lang w:val="ky-KG" w:eastAsia="en-AU"/>
                </w:rPr>
                <w:t xml:space="preserve">паритетной </w:t>
              </w:r>
            </w:ins>
            <w:r w:rsidRPr="00921980">
              <w:rPr>
                <w:bCs/>
                <w:iCs/>
                <w:lang w:val="ky-KG" w:eastAsia="en-AU"/>
              </w:rPr>
              <w:t>оценке</w:t>
            </w:r>
            <w:proofErr w:type="gramEnd"/>
            <w:r w:rsidRPr="000A3EE1">
              <w:rPr>
                <w:bCs/>
                <w:iCs/>
                <w:lang w:eastAsia="en-AU"/>
                <w:rPrChange w:id="364" w:author="Турлоева Айша Бадрудиновна" w:date="2025-02-05T15:21:00Z">
                  <w:rPr>
                    <w:bCs/>
                    <w:iCs/>
                    <w:lang w:val="en-NZ" w:eastAsia="en-AU"/>
                  </w:rPr>
                </w:rPrChange>
              </w:rPr>
              <w:t>: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CCA02" w14:textId="77777777" w:rsidR="002B7A63" w:rsidRPr="000A3EE1" w:rsidRDefault="002B7A63" w:rsidP="002B7A63">
            <w:pPr>
              <w:rPr>
                <w:b/>
                <w:bCs/>
                <w:iCs/>
                <w:lang w:eastAsia="en-AU"/>
                <w:rPrChange w:id="365" w:author="Турлоева Айша Бадрудиновна" w:date="2025-02-05T15:21:00Z">
                  <w:rPr>
                    <w:b/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E5BC2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4301AF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688305C" w14:textId="77777777" w:rsidTr="002511B4">
        <w:trPr>
          <w:gridAfter w:val="1"/>
          <w:wAfter w:w="681" w:type="dxa"/>
          <w:trHeight w:val="170"/>
        </w:trPr>
        <w:tc>
          <w:tcPr>
            <w:tcW w:w="2126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6D52D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ED0D6B" w14:textId="6F41709A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Pr="00921980">
              <w:rPr>
                <w:bCs/>
                <w:iCs/>
                <w:lang w:val="ky-KG" w:eastAsia="en-AU"/>
              </w:rPr>
              <w:t>Ф</w:t>
            </w:r>
            <w:r w:rsidR="00921980" w:rsidRPr="00921980">
              <w:rPr>
                <w:bCs/>
                <w:iCs/>
                <w:lang w:val="ky-KG" w:eastAsia="en-AU"/>
              </w:rPr>
              <w:t>ИО</w:t>
            </w:r>
            <w:r w:rsidRPr="00921980">
              <w:rPr>
                <w:bCs/>
                <w:iCs/>
                <w:lang w:val="ky-KG" w:eastAsia="en-AU"/>
              </w:rPr>
              <w:t>,</w:t>
            </w:r>
            <w:r w:rsidRPr="00921980">
              <w:rPr>
                <w:bCs/>
                <w:iCs/>
                <w:lang w:val="en-NZ" w:eastAsia="en-AU"/>
              </w:rPr>
              <w:t xml:space="preserve"> подпись)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89530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822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F0520A" w14:textId="126CA566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(Заполнени</w:t>
            </w:r>
            <w:r w:rsidRPr="00921980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этой формы)</w:t>
            </w:r>
          </w:p>
        </w:tc>
      </w:tr>
      <w:tr w:rsidR="002B7A63" w:rsidRPr="002B7A63" w14:paraId="328D57EA" w14:textId="77777777" w:rsidTr="002511B4">
        <w:trPr>
          <w:gridAfter w:val="1"/>
          <w:wAfter w:w="681" w:type="dxa"/>
          <w:trHeight w:val="170"/>
        </w:trPr>
        <w:tc>
          <w:tcPr>
            <w:tcW w:w="10065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B41462" w14:textId="77777777" w:rsidR="002B7A63" w:rsidRPr="002B7A63" w:rsidRDefault="002B7A63" w:rsidP="002B7A63">
            <w:pPr>
              <w:rPr>
                <w:b/>
                <w:bCs/>
                <w:i/>
                <w:iCs/>
                <w:sz w:val="28"/>
                <w:szCs w:val="28"/>
                <w:lang w:val="en-NZ" w:eastAsia="en-AU"/>
              </w:rPr>
            </w:pPr>
          </w:p>
          <w:p w14:paraId="247EE113" w14:textId="77777777" w:rsidR="002B7A63" w:rsidRPr="002B7A63" w:rsidRDefault="002B7A63" w:rsidP="002B7A63">
            <w:pPr>
              <w:rPr>
                <w:bCs/>
                <w:iCs/>
                <w:sz w:val="28"/>
                <w:szCs w:val="28"/>
                <w:lang w:val="en-NZ" w:eastAsia="en-AU"/>
              </w:rPr>
            </w:pPr>
          </w:p>
        </w:tc>
      </w:tr>
    </w:tbl>
    <w:p w14:paraId="737286D1" w14:textId="5B31BAAE" w:rsidR="002B7A63" w:rsidRDefault="002B7A63" w:rsidP="002B7A63">
      <w:pPr>
        <w:rPr>
          <w:bCs/>
          <w:iCs/>
          <w:sz w:val="28"/>
          <w:szCs w:val="28"/>
          <w:lang w:val="en-AU" w:eastAsia="en-AU"/>
        </w:rPr>
      </w:pPr>
    </w:p>
    <w:p w14:paraId="1DD39741" w14:textId="2471B7F1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9AA595D" w14:textId="57332332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5FDA09E8" w14:textId="255B0795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03EA6B0" w14:textId="3794270B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49AAB301" w14:textId="59D9E7E1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17A194A2" w14:textId="3654DB94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789CF9" w14:textId="77777777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FE3DB6" w14:textId="7F37F7C5" w:rsidR="00F20997" w:rsidRPr="002B7A63" w:rsidRDefault="00F20997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366" w:name="_Toc179980455"/>
      <w:r>
        <w:rPr>
          <w:b/>
          <w:sz w:val="28"/>
          <w:szCs w:val="28"/>
          <w:lang w:val="ky-KG"/>
        </w:rPr>
        <w:t>Приложение</w:t>
      </w:r>
      <w:r w:rsidR="00921980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А</w:t>
      </w:r>
      <w:r w:rsidR="00921980">
        <w:rPr>
          <w:b/>
          <w:sz w:val="28"/>
          <w:szCs w:val="28"/>
          <w:lang w:val="ky-KG"/>
        </w:rPr>
        <w:t>6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>
        <w:rPr>
          <w:b/>
          <w:bCs/>
          <w:iCs/>
          <w:sz w:val="28"/>
          <w:szCs w:val="28"/>
          <w:lang w:val="ky-KG" w:eastAsia="en-AU"/>
        </w:rPr>
        <w:t>М</w:t>
      </w:r>
      <w:r w:rsidRPr="002B7A63">
        <w:rPr>
          <w:b/>
          <w:bCs/>
          <w:iCs/>
          <w:sz w:val="28"/>
          <w:szCs w:val="28"/>
          <w:lang w:eastAsia="en-AU"/>
        </w:rPr>
        <w:t xml:space="preserve">ониторинг эффективности </w:t>
      </w:r>
      <w:r w:rsidR="00556CC6">
        <w:rPr>
          <w:b/>
          <w:bCs/>
          <w:iCs/>
          <w:sz w:val="28"/>
          <w:szCs w:val="28"/>
          <w:lang w:val="ky-KG" w:eastAsia="en-AU"/>
        </w:rPr>
        <w:t>членов</w:t>
      </w:r>
      <w:r w:rsidR="00921980">
        <w:rPr>
          <w:b/>
          <w:bCs/>
          <w:iCs/>
          <w:sz w:val="28"/>
          <w:szCs w:val="28"/>
          <w:lang w:val="ky-KG" w:eastAsia="en-AU"/>
        </w:rPr>
        <w:t xml:space="preserve"> группы от руководителя группы</w:t>
      </w:r>
      <w:bookmarkEnd w:id="366"/>
    </w:p>
    <w:p w14:paraId="64926055" w14:textId="77777777" w:rsidR="00F20997" w:rsidRPr="002B7A63" w:rsidRDefault="00F20997" w:rsidP="00F20997">
      <w:pPr>
        <w:rPr>
          <w:bCs/>
          <w:iCs/>
          <w:sz w:val="28"/>
          <w:szCs w:val="28"/>
          <w:lang w:eastAsia="en-AU"/>
        </w:rPr>
      </w:pPr>
    </w:p>
    <w:p w14:paraId="5F792A95" w14:textId="475C84DF" w:rsidR="005449EC" w:rsidRPr="005449EC" w:rsidRDefault="00921980" w:rsidP="005449EC">
      <w:pPr>
        <w:rPr>
          <w:bCs/>
          <w:i/>
          <w:iCs/>
          <w:sz w:val="28"/>
          <w:szCs w:val="28"/>
          <w:lang w:eastAsia="en-AU"/>
        </w:rPr>
      </w:pPr>
      <w:r w:rsidRPr="00921980">
        <w:rPr>
          <w:bCs/>
          <w:i/>
          <w:iCs/>
          <w:sz w:val="28"/>
          <w:szCs w:val="28"/>
          <w:lang w:eastAsia="en-AU"/>
        </w:rPr>
        <w:t>(Пожалуйста, заполните эту форму в электронном виде в MS Word и отправьте ее председателю управляющего комитета в Секретариат ЕААС (</w:t>
      </w:r>
      <w:hyperlink r:id="rId16" w:history="1">
        <w:r w:rsidRPr="00F811B3">
          <w:rPr>
            <w:rStyle w:val="af"/>
            <w:bCs/>
            <w:i/>
            <w:iCs/>
            <w:sz w:val="28"/>
            <w:szCs w:val="28"/>
            <w:lang w:eastAsia="en-AU"/>
          </w:rPr>
          <w:t>easc@easc.org.by</w:t>
        </w:r>
      </w:hyperlink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Pr="00921980">
        <w:rPr>
          <w:bCs/>
          <w:i/>
          <w:iCs/>
          <w:sz w:val="28"/>
          <w:szCs w:val="28"/>
          <w:lang w:eastAsia="en-AU"/>
        </w:rPr>
        <w:t>)</w:t>
      </w:r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="005449EC" w:rsidRPr="005449EC">
        <w:rPr>
          <w:bCs/>
          <w:i/>
          <w:iCs/>
          <w:sz w:val="28"/>
          <w:szCs w:val="28"/>
          <w:lang w:eastAsia="en-AU"/>
        </w:rPr>
        <w:t>в течение месяца после оценки на месте)</w:t>
      </w:r>
    </w:p>
    <w:tbl>
      <w:tblPr>
        <w:tblW w:w="5555" w:type="pct"/>
        <w:tblInd w:w="-993" w:type="dxa"/>
        <w:tblLook w:val="04A0" w:firstRow="1" w:lastRow="0" w:firstColumn="1" w:lastColumn="0" w:noHBand="0" w:noVBand="1"/>
      </w:tblPr>
      <w:tblGrid>
        <w:gridCol w:w="283"/>
        <w:gridCol w:w="168"/>
        <w:gridCol w:w="1058"/>
        <w:gridCol w:w="540"/>
        <w:gridCol w:w="877"/>
        <w:gridCol w:w="1295"/>
        <w:gridCol w:w="106"/>
        <w:gridCol w:w="923"/>
        <w:gridCol w:w="759"/>
        <w:gridCol w:w="626"/>
        <w:gridCol w:w="218"/>
        <w:gridCol w:w="1199"/>
        <w:gridCol w:w="210"/>
        <w:gridCol w:w="270"/>
        <w:gridCol w:w="1100"/>
        <w:gridCol w:w="291"/>
        <w:gridCol w:w="89"/>
        <w:gridCol w:w="148"/>
        <w:gridCol w:w="189"/>
        <w:gridCol w:w="44"/>
      </w:tblGrid>
      <w:tr w:rsidR="002511B4" w:rsidRPr="005449EC" w14:paraId="0A2AFB9E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bottom w:val="double" w:sz="4" w:space="0" w:color="auto"/>
            </w:tcBorders>
            <w:shd w:val="clear" w:color="auto" w:fill="auto"/>
          </w:tcPr>
          <w:p w14:paraId="6EBEAB97" w14:textId="688BA17C" w:rsidR="005449EC" w:rsidRPr="00921980" w:rsidRDefault="002511B4" w:rsidP="005449EC">
            <w:pPr>
              <w:rPr>
                <w:b/>
                <w:bCs/>
                <w:sz w:val="28"/>
                <w:szCs w:val="28"/>
                <w:lang w:val="en-NZ" w:eastAsia="en-AU"/>
              </w:rPr>
            </w:pPr>
            <w:r>
              <w:rPr>
                <w:b/>
                <w:bCs/>
                <w:sz w:val="28"/>
                <w:szCs w:val="28"/>
                <w:lang w:val="ky-KG" w:eastAsia="en-AU"/>
              </w:rPr>
              <w:t>К</w:t>
            </w:r>
            <w:r w:rsidR="005449EC" w:rsidRPr="00921980">
              <w:rPr>
                <w:b/>
                <w:bCs/>
                <w:sz w:val="28"/>
                <w:szCs w:val="28"/>
                <w:lang w:val="en-NZ" w:eastAsia="en-AU"/>
              </w:rPr>
              <w:t>ОНФИДЕНЦИАЛЬНО</w:t>
            </w:r>
          </w:p>
          <w:p w14:paraId="23C9A77C" w14:textId="77777777" w:rsidR="005449EC" w:rsidRPr="005449EC" w:rsidRDefault="005449EC" w:rsidP="005449EC">
            <w:pPr>
              <w:rPr>
                <w:bCs/>
                <w:i/>
                <w:iCs/>
                <w:sz w:val="28"/>
                <w:szCs w:val="28"/>
                <w:lang w:val="en-NZ" w:eastAsia="en-AU"/>
              </w:rPr>
            </w:pPr>
          </w:p>
        </w:tc>
      </w:tr>
      <w:tr w:rsidR="005A03B9" w:rsidRPr="00921980" w14:paraId="682E0A07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E039F63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Оцениваемый AB: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C065B4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E8831D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Даты оценки: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FAE4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01092E5F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943A0E2" w14:textId="2AABB346" w:rsidR="005449EC" w:rsidRPr="00921980" w:rsidRDefault="000A3EE1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ins w:id="367" w:author="Турлоева Айша Бадрудиновна" w:date="2025-02-05T15:21:00Z">
              <w:r>
                <w:rPr>
                  <w:bCs/>
                  <w:iCs/>
                  <w:u w:val="single"/>
                  <w:lang w:eastAsia="en-AU"/>
                </w:rPr>
                <w:t>Париттеный</w:t>
              </w:r>
              <w:proofErr w:type="spellEnd"/>
              <w:r>
                <w:rPr>
                  <w:bCs/>
                  <w:iCs/>
                  <w:u w:val="single"/>
                  <w:lang w:eastAsia="en-AU"/>
                </w:rPr>
                <w:t xml:space="preserve"> о</w:t>
              </w:r>
            </w:ins>
            <w:del w:id="368" w:author="Турлоева Айша Бадрудиновна" w:date="2025-02-05T15:21:00Z">
              <w:r w:rsidR="005449EC" w:rsidRPr="00921980" w:rsidDel="000A3EE1">
                <w:rPr>
                  <w:bCs/>
                  <w:iCs/>
                  <w:u w:val="single"/>
                  <w:lang w:val="en-NZ" w:eastAsia="en-AU"/>
                </w:rPr>
                <w:delText>О</w:delText>
              </w:r>
            </w:del>
            <w:proofErr w:type="spellStart"/>
            <w:r w:rsidR="005449EC" w:rsidRPr="00921980">
              <w:rPr>
                <w:bCs/>
                <w:iCs/>
                <w:u w:val="single"/>
                <w:lang w:val="en-NZ" w:eastAsia="en-AU"/>
              </w:rPr>
              <w:t>ценщик</w:t>
            </w:r>
            <w:proofErr w:type="spellEnd"/>
            <w:r w:rsidR="005449EC"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="005449EC"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="005449EC"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7FDEFC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9A3E1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r w:rsidRPr="00921980">
              <w:rPr>
                <w:bCs/>
                <w:iCs/>
                <w:u w:val="single"/>
                <w:lang w:val="en-NZ" w:eastAsia="en-AU"/>
              </w:rPr>
              <w:t>Работодатель: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4BE7D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3A9F9555" w14:textId="77777777" w:rsidTr="005A03B9">
        <w:trPr>
          <w:gridAfter w:val="1"/>
          <w:wAfter w:w="21" w:type="pct"/>
          <w:trHeight w:val="170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</w:tcPr>
          <w:p w14:paraId="5844A62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09" w:type="pct"/>
            <w:gridSpan w:val="2"/>
            <w:shd w:val="clear" w:color="auto" w:fill="auto"/>
          </w:tcPr>
          <w:p w14:paraId="5CA66C53" w14:textId="07B85C58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ФИО)</w:t>
            </w:r>
          </w:p>
        </w:tc>
        <w:tc>
          <w:tcPr>
            <w:tcW w:w="1214" w:type="pct"/>
            <w:gridSpan w:val="5"/>
            <w:shd w:val="clear" w:color="auto" w:fill="auto"/>
          </w:tcPr>
          <w:p w14:paraId="779688C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73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5098E29" w14:textId="6C06F5A4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(Член </w:t>
            </w:r>
            <w:r w:rsidR="00921980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5A03B9" w:rsidRPr="00921980" w14:paraId="7C934FFD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30C0F0" w14:textId="6585D02A" w:rsidR="005449EC" w:rsidRPr="000A3EE1" w:rsidRDefault="000A3EE1" w:rsidP="005449EC">
            <w:pPr>
              <w:rPr>
                <w:bCs/>
                <w:iCs/>
                <w:u w:val="single"/>
                <w:lang w:eastAsia="en-AU"/>
                <w:rPrChange w:id="369" w:author="Турлоева Айша Бадрудиновна" w:date="2025-02-05T15:21:00Z">
                  <w:rPr>
                    <w:bCs/>
                    <w:iCs/>
                    <w:u w:val="single"/>
                    <w:lang w:val="en-NZ" w:eastAsia="en-AU"/>
                  </w:rPr>
                </w:rPrChange>
              </w:rPr>
            </w:pPr>
            <w:ins w:id="370" w:author="Турлоева Айша Бадрудиновна" w:date="2025-02-05T15:21:00Z">
              <w:r>
                <w:rPr>
                  <w:bCs/>
                  <w:iCs/>
                  <w:u w:val="single"/>
                  <w:lang w:eastAsia="en-AU"/>
                </w:rPr>
                <w:t>Паритетный о</w:t>
              </w:r>
            </w:ins>
            <w:del w:id="371" w:author="Турлоева Айша Бадрудиновна" w:date="2025-02-05T15:21:00Z">
              <w:r w:rsidR="005449EC" w:rsidRPr="000A3EE1" w:rsidDel="000A3EE1">
                <w:rPr>
                  <w:bCs/>
                  <w:iCs/>
                  <w:u w:val="single"/>
                  <w:lang w:eastAsia="en-AU"/>
                  <w:rPrChange w:id="372" w:author="Турлоева Айша Бадрудиновна" w:date="2025-02-05T15:21:00Z">
                    <w:rPr>
                      <w:bCs/>
                      <w:iCs/>
                      <w:u w:val="single"/>
                      <w:lang w:val="en-NZ" w:eastAsia="en-AU"/>
                    </w:rPr>
                  </w:rPrChange>
                </w:rPr>
                <w:delText>О</w:delText>
              </w:r>
            </w:del>
            <w:r w:rsidR="005449EC" w:rsidRPr="000A3EE1">
              <w:rPr>
                <w:bCs/>
                <w:iCs/>
                <w:u w:val="single"/>
                <w:lang w:eastAsia="en-AU"/>
                <w:rPrChange w:id="373" w:author="Турлоева Айша Бадрудиновна" w:date="2025-02-05T15:21:00Z">
                  <w:rPr>
                    <w:bCs/>
                    <w:iCs/>
                    <w:u w:val="single"/>
                    <w:lang w:val="en-NZ" w:eastAsia="en-AU"/>
                  </w:rPr>
                </w:rPrChange>
              </w:rPr>
              <w:t xml:space="preserve">ценщик / эксперт </w:t>
            </w:r>
          </w:p>
          <w:p w14:paraId="44666F9C" w14:textId="1A9CFD18" w:rsidR="005449EC" w:rsidRPr="000A3EE1" w:rsidRDefault="005449EC" w:rsidP="005449EC">
            <w:pPr>
              <w:rPr>
                <w:bCs/>
                <w:iCs/>
                <w:u w:val="single"/>
                <w:lang w:eastAsia="en-AU"/>
                <w:rPrChange w:id="374" w:author="Турлоева Айша Бадрудиновна" w:date="2025-02-05T15:21:00Z">
                  <w:rPr>
                    <w:bCs/>
                    <w:iCs/>
                    <w:u w:val="single"/>
                    <w:lang w:val="en-NZ" w:eastAsia="en-AU"/>
                  </w:rPr>
                </w:rPrChange>
              </w:rPr>
            </w:pPr>
            <w:r w:rsidRPr="000A3EE1">
              <w:rPr>
                <w:bCs/>
                <w:iCs/>
                <w:u w:val="single"/>
                <w:lang w:eastAsia="en-AU"/>
                <w:rPrChange w:id="375" w:author="Турлоева Айша Бадрудиновна" w:date="2025-02-05T15:21:00Z">
                  <w:rPr>
                    <w:bCs/>
                    <w:iCs/>
                    <w:u w:val="single"/>
                    <w:lang w:val="en-NZ" w:eastAsia="en-AU"/>
                  </w:rPr>
                </w:rPrChange>
              </w:rPr>
              <w:t xml:space="preserve">объем </w:t>
            </w:r>
            <w:ins w:id="376" w:author="Турлоева Айша Бадрудиновна" w:date="2025-02-05T15:21:00Z">
              <w:r w:rsidR="000A3EE1">
                <w:rPr>
                  <w:bCs/>
                  <w:iCs/>
                  <w:u w:val="single"/>
                  <w:lang w:eastAsia="en-AU"/>
                </w:rPr>
                <w:t xml:space="preserve">паритетной </w:t>
              </w:r>
            </w:ins>
            <w:r w:rsidRPr="000A3EE1">
              <w:rPr>
                <w:bCs/>
                <w:iCs/>
                <w:u w:val="single"/>
                <w:lang w:eastAsia="en-AU"/>
                <w:rPrChange w:id="377" w:author="Турлоева Айша Бадрудиновна" w:date="2025-02-05T15:21:00Z">
                  <w:rPr>
                    <w:bCs/>
                    <w:iCs/>
                    <w:u w:val="single"/>
                    <w:lang w:val="en-NZ" w:eastAsia="en-AU"/>
                  </w:rPr>
                </w:rPrChange>
              </w:rPr>
              <w:t>оценки: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8D484E5" w14:textId="77777777" w:rsidR="005449EC" w:rsidRPr="000A3EE1" w:rsidRDefault="005449EC" w:rsidP="005449EC">
            <w:pPr>
              <w:rPr>
                <w:b/>
                <w:bCs/>
                <w:iCs/>
                <w:lang w:eastAsia="en-AU"/>
                <w:rPrChange w:id="378" w:author="Турлоева Айша Бадрудиновна" w:date="2025-02-05T15:21:00Z">
                  <w:rPr>
                    <w:b/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1214" w:type="pct"/>
            <w:gridSpan w:val="5"/>
            <w:shd w:val="clear" w:color="auto" w:fill="auto"/>
            <w:vAlign w:val="center"/>
          </w:tcPr>
          <w:p w14:paraId="7BFB1B2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CCE4D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9F2E19" w:rsidRPr="00921980" w14:paraId="2BA7BE86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708C08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AB8D0C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084" w:type="pct"/>
            <w:gridSpan w:val="4"/>
            <w:shd w:val="clear" w:color="auto" w:fill="auto"/>
          </w:tcPr>
          <w:p w14:paraId="6F2DE27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1003" w:type="pct"/>
            <w:gridSpan w:val="6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54F0D3" w14:textId="6576556E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511B4" w:rsidRPr="00921980" w14:paraId="34BC79A9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D44D56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645026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9411A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Для каждой из приведенных ниже категорий результатов, пожалуйста, введите оценку, используя следующую шкалу (</w:t>
            </w:r>
            <w:r w:rsidRPr="00921980">
              <w:rPr>
                <w:bCs/>
                <w:iCs/>
                <w:lang w:val="en-NZ" w:eastAsia="en-AU"/>
              </w:rPr>
              <w:t>f</w:t>
            </w:r>
            <w:r w:rsidRPr="00921980">
              <w:rPr>
                <w:bCs/>
                <w:iCs/>
                <w:lang w:eastAsia="en-AU"/>
              </w:rPr>
              <w:t>или баллы 1 или 2, пожалуйста, детализируйте подробности в разделе комментариев):</w:t>
            </w:r>
          </w:p>
          <w:p w14:paraId="7476E6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BFCF8E7" w14:textId="77777777" w:rsidTr="005A03B9">
        <w:trPr>
          <w:gridAfter w:val="1"/>
          <w:wAfter w:w="21" w:type="pct"/>
          <w:trHeight w:val="283"/>
        </w:trPr>
        <w:tc>
          <w:tcPr>
            <w:tcW w:w="136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89F5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92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 = Неудовлетворительно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F46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 = Слабо</w:t>
            </w:r>
          </w:p>
        </w:tc>
        <w:tc>
          <w:tcPr>
            <w:tcW w:w="1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FDB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3 = Удовлетворительно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C1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4 = Хорошо</w:t>
            </w:r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2B3E" w14:textId="34A4CD0C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5 = </w:t>
            </w:r>
            <w:r w:rsidR="00921980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345" w:type="pct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CD5A5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0668C7EE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E58738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</w:p>
          <w:p w14:paraId="00413CDB" w14:textId="7C6B9C89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i/>
                <w:iCs/>
                <w:lang w:val="ky-KG" w:eastAsia="en-AU"/>
              </w:rPr>
              <w:t>В</w:t>
            </w:r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</w:t>
            </w:r>
            <w:ins w:id="379" w:author="Турлоева Айша Бадрудиновна" w:date="2025-02-05T15:22:00Z">
              <w:r w:rsidR="001C1E18">
                <w:rPr>
                  <w:bCs/>
                  <w:i/>
                  <w:iCs/>
                  <w:lang w:eastAsia="en-AU"/>
                </w:rPr>
                <w:t xml:space="preserve">паритетного </w:t>
              </w:r>
            </w:ins>
            <w:r w:rsidRPr="00320A11">
              <w:rPr>
                <w:bCs/>
                <w:i/>
                <w:iCs/>
                <w:lang w:eastAsia="en-AU"/>
              </w:rPr>
              <w:t>оценщика следует учитывать следующие определения:</w:t>
            </w:r>
          </w:p>
          <w:p w14:paraId="61C8505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CBFB91B" w14:textId="417598B6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. Возможно, потребуется рассмотреть вопрос об исключении из списка </w:t>
            </w:r>
            <w:ins w:id="380" w:author="Турлоева Айша Бадрудиновна" w:date="2025-02-05T15:22:00Z">
              <w:r w:rsidR="001C1E18">
                <w:rPr>
                  <w:bCs/>
                  <w:i/>
                  <w:iCs/>
                  <w:lang w:eastAsia="en-AU"/>
                </w:rPr>
                <w:t xml:space="preserve">паритетных </w:t>
              </w:r>
            </w:ins>
            <w:r w:rsidRPr="00320A11">
              <w:rPr>
                <w:bCs/>
                <w:i/>
                <w:iCs/>
                <w:lang w:eastAsia="en-AU"/>
              </w:rPr>
              <w:t>оценщиков.</w:t>
            </w:r>
          </w:p>
          <w:p w14:paraId="422D275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949EE1F" w14:textId="52863C7E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</w:t>
            </w:r>
            <w:r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>
              <w:rPr>
                <w:bCs/>
                <w:i/>
                <w:iCs/>
                <w:lang w:val="ky-KG" w:eastAsia="en-AU"/>
              </w:rPr>
              <w:t>, б</w:t>
            </w:r>
            <w:r w:rsidRPr="00320A11">
              <w:rPr>
                <w:bCs/>
                <w:i/>
                <w:iCs/>
                <w:lang w:eastAsia="en-AU"/>
              </w:rPr>
              <w:t xml:space="preserve">ыли определены важные области для улучшения и доведены до сведения эксперта по </w:t>
            </w:r>
            <w:ins w:id="381" w:author="Турлоева Айша Бадрудиновна" w:date="2025-02-05T15:22:00Z">
              <w:r w:rsidR="001C1E18">
                <w:rPr>
                  <w:bCs/>
                  <w:i/>
                  <w:iCs/>
                  <w:lang w:eastAsia="en-AU"/>
                </w:rPr>
                <w:t xml:space="preserve">паритетной </w:t>
              </w:r>
            </w:ins>
            <w:r w:rsidRPr="00320A11">
              <w:rPr>
                <w:bCs/>
                <w:i/>
                <w:iCs/>
                <w:lang w:eastAsia="en-AU"/>
              </w:rPr>
              <w:t xml:space="preserve">оценке. Необходимо улучшить </w:t>
            </w:r>
            <w:r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0440EEB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A13631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64CE0794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F05B3D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28D25C9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2935BF07" w14:textId="25A6436F" w:rsidR="002511B4" w:rsidRPr="001C1E18" w:rsidRDefault="002511B4" w:rsidP="002511B4">
            <w:pPr>
              <w:rPr>
                <w:bCs/>
                <w:i/>
                <w:iCs/>
                <w:lang w:eastAsia="en-AU"/>
                <w:rPrChange w:id="382" w:author="Турлоева Айша Бадрудиновна" w:date="2025-02-05T15:22:00Z">
                  <w:rPr>
                    <w:bCs/>
                    <w:i/>
                    <w:iCs/>
                    <w:lang w:val="en-NZ" w:eastAsia="en-AU"/>
                  </w:rPr>
                </w:rPrChange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</w:t>
            </w:r>
            <w:ins w:id="383" w:author="Турлоева Айша Бадрудиновна" w:date="2025-02-05T15:22:00Z">
              <w:r w:rsidR="001C1E18">
                <w:rPr>
                  <w:bCs/>
                  <w:i/>
                  <w:iCs/>
                  <w:lang w:eastAsia="en-AU"/>
                </w:rPr>
                <w:t xml:space="preserve">паритетные </w:t>
              </w:r>
            </w:ins>
            <w:r w:rsidRPr="00320A11">
              <w:rPr>
                <w:bCs/>
                <w:i/>
                <w:iCs/>
                <w:lang w:eastAsia="en-AU"/>
              </w:rPr>
              <w:t xml:space="preserve">оценщики; мало возможностей для совершенствования. </w:t>
            </w:r>
            <w:r w:rsidRPr="001C1E18">
              <w:rPr>
                <w:bCs/>
                <w:i/>
                <w:iCs/>
                <w:lang w:eastAsia="en-AU"/>
                <w:rPrChange w:id="384" w:author="Турлоева Айша Бадрудиновна" w:date="2025-02-05T15:22:00Z">
                  <w:rPr>
                    <w:bCs/>
                    <w:i/>
                    <w:iCs/>
                    <w:lang w:val="en-NZ" w:eastAsia="en-AU"/>
                  </w:rPr>
                </w:rPrChange>
              </w:rPr>
              <w:t xml:space="preserve">Эта оценка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Pr="001C1E18">
              <w:rPr>
                <w:bCs/>
                <w:i/>
                <w:iCs/>
                <w:lang w:eastAsia="en-AU"/>
                <w:rPrChange w:id="385" w:author="Турлоева Айша Бадрудиновна" w:date="2025-02-05T15:22:00Z">
                  <w:rPr>
                    <w:bCs/>
                    <w:i/>
                    <w:iCs/>
                    <w:lang w:val="en-NZ" w:eastAsia="en-AU"/>
                  </w:rPr>
                </w:rPrChange>
              </w:rPr>
              <w:t xml:space="preserve"> применяться только к самым лучшим.</w:t>
            </w:r>
          </w:p>
          <w:p w14:paraId="628E4137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386" w:author="Турлоева Айша Бадрудиновна" w:date="2025-02-05T15:22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</w:tr>
      <w:tr w:rsidR="009F2E19" w:rsidRPr="00921980" w14:paraId="07AE38B7" w14:textId="77777777" w:rsidTr="005A03B9">
        <w:trPr>
          <w:gridAfter w:val="1"/>
          <w:wAfter w:w="21" w:type="pct"/>
          <w:trHeight w:val="575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AACFB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387" w:author="Турлоева Айша Бадрудиновна" w:date="2025-02-05T15:22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65B09E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Общие положения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6D96B76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4A06F33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78DAF95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1C277E2" w14:textId="2BC6CBFD" w:rsidR="005449EC" w:rsidRPr="00921980" w:rsidRDefault="005449EC" w:rsidP="009F2E19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(a) </w:t>
            </w:r>
            <w:r w:rsidR="009F2E19" w:rsidRPr="00921980">
              <w:rPr>
                <w:bCs/>
                <w:iCs/>
                <w:lang w:val="en-NZ" w:eastAsia="en-AU"/>
              </w:rPr>
              <w:t>общая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DE3CE" w14:textId="75CBAC4C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ффективность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работы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ins w:id="388" w:author="Турлоева Айша Бадрудиновна" w:date="2025-02-05T15:22:00Z">
              <w:r w:rsidR="001C1E18">
                <w:rPr>
                  <w:bCs/>
                  <w:iCs/>
                  <w:lang w:eastAsia="en-AU"/>
                </w:rPr>
                <w:t>паритетного</w:t>
              </w:r>
            </w:ins>
            <w:r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335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53AB2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2C7C0F18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9CAB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39E0BA5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E5BD27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(b) понимание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5719A" w14:textId="574D40DF" w:rsidR="005449EC" w:rsidRPr="00921980" w:rsidRDefault="001C1E18" w:rsidP="005449EC">
            <w:pPr>
              <w:rPr>
                <w:bCs/>
                <w:iCs/>
                <w:lang w:eastAsia="en-AU"/>
              </w:rPr>
            </w:pPr>
            <w:ins w:id="389" w:author="Турлоева Айша Бадрудиновна" w:date="2025-02-05T15:23:00Z">
              <w:r>
                <w:rPr>
                  <w:bCs/>
                  <w:iCs/>
                  <w:lang w:eastAsia="en-AU"/>
                </w:rPr>
                <w:t xml:space="preserve">паритетным </w:t>
              </w:r>
            </w:ins>
            <w:r w:rsidR="005449EC" w:rsidRPr="00921980">
              <w:rPr>
                <w:bCs/>
                <w:iCs/>
                <w:lang w:eastAsia="en-AU"/>
              </w:rPr>
              <w:t xml:space="preserve">оценщиком </w:t>
            </w:r>
            <w:r w:rsidR="005449EC" w:rsidRPr="00921980">
              <w:rPr>
                <w:bCs/>
                <w:iCs/>
                <w:lang w:val="en-NZ" w:eastAsia="en-AU"/>
              </w:rPr>
              <w:t>ISO</w:t>
            </w:r>
            <w:r w:rsidR="005449EC" w:rsidRPr="00921980">
              <w:rPr>
                <w:bCs/>
                <w:iCs/>
                <w:lang w:eastAsia="en-AU"/>
              </w:rPr>
              <w:t>/</w:t>
            </w:r>
            <w:r w:rsidR="005449EC" w:rsidRPr="00921980">
              <w:rPr>
                <w:bCs/>
                <w:iCs/>
                <w:lang w:val="en-NZ" w:eastAsia="en-AU"/>
              </w:rPr>
              <w:t>IEC</w:t>
            </w:r>
            <w:r w:rsidR="005449EC" w:rsidRPr="00921980">
              <w:rPr>
                <w:bCs/>
                <w:iCs/>
                <w:lang w:eastAsia="en-AU"/>
              </w:rPr>
              <w:t xml:space="preserve"> 17011 и других требований </w:t>
            </w:r>
            <w:r w:rsidR="005449EC"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E30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98BB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AF03BD2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59D93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F14D29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33E3E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lastRenderedPageBreak/>
              <w:t>(c) понимание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AA4B9" w14:textId="6FD7F201" w:rsidR="005449EC" w:rsidRPr="00921980" w:rsidRDefault="001C1E18" w:rsidP="005449EC">
            <w:pPr>
              <w:rPr>
                <w:bCs/>
                <w:iCs/>
                <w:lang w:eastAsia="en-AU"/>
              </w:rPr>
            </w:pPr>
            <w:ins w:id="390" w:author="Турлоева Айша Бадрудиновна" w:date="2025-02-05T15:23:00Z">
              <w:r>
                <w:rPr>
                  <w:bCs/>
                  <w:iCs/>
                  <w:lang w:eastAsia="en-AU"/>
                </w:rPr>
                <w:t>п</w:t>
              </w:r>
              <w:r>
                <w:rPr>
                  <w:bCs/>
                  <w:iCs/>
                  <w:lang w:val="ky-KG" w:eastAsia="en-AU"/>
                </w:rPr>
                <w:t xml:space="preserve">аритетным </w:t>
              </w:r>
            </w:ins>
            <w:r w:rsidR="009F2E19">
              <w:rPr>
                <w:bCs/>
                <w:iCs/>
                <w:lang w:val="ky-KG" w:eastAsia="en-AU"/>
              </w:rPr>
              <w:t>о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ценщиком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соответствующих критериев аккредитации </w:t>
            </w:r>
            <w:r w:rsidR="005449EC" w:rsidRPr="00921980">
              <w:rPr>
                <w:bCs/>
                <w:iCs/>
                <w:lang w:val="en-NZ" w:eastAsia="en-AU"/>
              </w:rPr>
              <w:t>ISO</w:t>
            </w:r>
            <w:r w:rsidR="005449EC" w:rsidRPr="00921980">
              <w:rPr>
                <w:bCs/>
                <w:iCs/>
                <w:lang w:eastAsia="en-AU"/>
              </w:rPr>
              <w:t xml:space="preserve">, </w:t>
            </w:r>
            <w:r w:rsidR="005449EC" w:rsidRPr="00921980">
              <w:rPr>
                <w:bCs/>
                <w:iCs/>
                <w:lang w:val="en-NZ" w:eastAsia="en-AU"/>
              </w:rPr>
              <w:t>IAF</w:t>
            </w:r>
            <w:r w:rsidR="005449EC" w:rsidRPr="00921980">
              <w:rPr>
                <w:bCs/>
                <w:iCs/>
                <w:lang w:eastAsia="en-AU"/>
              </w:rPr>
              <w:t xml:space="preserve"> и </w:t>
            </w:r>
            <w:r w:rsidR="005449EC" w:rsidRPr="00921980">
              <w:rPr>
                <w:bCs/>
                <w:iCs/>
                <w:lang w:val="en-NZ" w:eastAsia="en-AU"/>
              </w:rPr>
              <w:t>ILAC</w:t>
            </w:r>
          </w:p>
          <w:p w14:paraId="654E59F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(например,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17020, 17021, 17024, 17025, 17043, 17065,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 xml:space="preserve"> 15189, 17034, 20387, </w:t>
            </w:r>
            <w:r w:rsidRPr="00921980">
              <w:rPr>
                <w:bCs/>
                <w:iCs/>
                <w:lang w:val="en-NZ" w:eastAsia="en-AU"/>
              </w:rPr>
              <w:t>IAF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ILAC</w:t>
            </w:r>
            <w:r w:rsidRPr="00921980">
              <w:rPr>
                <w:bCs/>
                <w:iCs/>
                <w:lang w:eastAsia="en-AU"/>
              </w:rPr>
              <w:t xml:space="preserve">-Серия </w:t>
            </w:r>
            <w:r w:rsidRPr="00921980">
              <w:rPr>
                <w:bCs/>
                <w:iCs/>
                <w:lang w:val="en-NZ" w:eastAsia="en-AU"/>
              </w:rPr>
              <w:t>A</w:t>
            </w:r>
            <w:r w:rsidRPr="00921980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712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0536D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7CD7ADC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E0669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0F12F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EF446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(d)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10934" w14:textId="146F8CF6" w:rsidR="005449EC" w:rsidRPr="001C1E18" w:rsidRDefault="005449EC" w:rsidP="005449EC">
            <w:pPr>
              <w:rPr>
                <w:bCs/>
                <w:iCs/>
                <w:lang w:eastAsia="en-AU"/>
                <w:rPrChange w:id="391" w:author="Турлоева Айша Бадрудиновна" w:date="2025-02-05T15:23:00Z">
                  <w:rPr>
                    <w:bCs/>
                    <w:iCs/>
                    <w:lang w:val="en-NZ" w:eastAsia="en-AU"/>
                  </w:rPr>
                </w:rPrChange>
              </w:rPr>
            </w:pPr>
            <w:r w:rsidRPr="001C1E18">
              <w:rPr>
                <w:bCs/>
                <w:iCs/>
                <w:lang w:eastAsia="en-AU"/>
                <w:rPrChange w:id="392" w:author="Турлоева Айша Бадрудиновна" w:date="2025-02-05T15:23:00Z">
                  <w:rPr>
                    <w:bCs/>
                    <w:iCs/>
                    <w:lang w:val="en-NZ" w:eastAsia="en-AU"/>
                  </w:rPr>
                </w:rPrChange>
              </w:rPr>
              <w:t xml:space="preserve">Подготовка </w:t>
            </w:r>
            <w:ins w:id="393" w:author="Турлоева Айша Бадрудиновна" w:date="2025-02-05T15:23:00Z">
              <w:r w:rsidR="001C1E18">
                <w:rPr>
                  <w:bCs/>
                  <w:iCs/>
                  <w:lang w:eastAsia="en-AU"/>
                </w:rPr>
                <w:t xml:space="preserve">паритетного </w:t>
              </w:r>
            </w:ins>
            <w:r w:rsidRPr="001C1E18">
              <w:rPr>
                <w:bCs/>
                <w:iCs/>
                <w:lang w:eastAsia="en-AU"/>
                <w:rPrChange w:id="394" w:author="Турлоева Айша Бадрудиновна" w:date="2025-02-05T15:23:00Z">
                  <w:rPr>
                    <w:bCs/>
                    <w:iCs/>
                    <w:lang w:val="en-NZ" w:eastAsia="en-AU"/>
                  </w:rPr>
                </w:rPrChange>
              </w:rPr>
              <w:t>оценщика к посещению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D02F" w14:textId="77777777" w:rsidR="005449EC" w:rsidRPr="001C1E18" w:rsidRDefault="005449EC" w:rsidP="005449EC">
            <w:pPr>
              <w:rPr>
                <w:b/>
                <w:bCs/>
                <w:iCs/>
                <w:lang w:eastAsia="en-AU"/>
                <w:rPrChange w:id="395" w:author="Турлоева Айша Бадрудиновна" w:date="2025-02-05T15:23:00Z">
                  <w:rPr>
                    <w:b/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C148B4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396" w:author="Турлоева Айша Бадрудиновна" w:date="2025-02-05T15:23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</w:tr>
      <w:tr w:rsidR="002511B4" w:rsidRPr="00921980" w14:paraId="10487C8B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580F1D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397" w:author="Турлоева Айша Бадрудиновна" w:date="2025-02-05T15:23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</w:tr>
      <w:tr w:rsidR="009F2E19" w:rsidRPr="00921980" w14:paraId="6F9B1EDE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DE8C07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398" w:author="Турлоева Айша Бадрудиновна" w:date="2025-02-05T15:23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3FAED6D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3174B7F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5C271F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C18C2D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FC1A7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(e)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F3B3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получать и оценивать объективные доказательства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8DFC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F9C57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3C5F5B6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F87C5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79224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70092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(f)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B11CC" w14:textId="4439E0B0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Соответствующая методология </w:t>
            </w:r>
            <w:r w:rsidR="009F2E19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50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0A7F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6861AEF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23B19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BB38D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835A1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(g)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4A61B" w14:textId="1818EA0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Анализ и классификация результатов</w:t>
            </w:r>
            <w:ins w:id="399" w:author="Турлоева Айша Бадрудиновна" w:date="2025-02-05T15:23:00Z">
              <w:r w:rsidR="001C1E18">
                <w:rPr>
                  <w:bCs/>
                  <w:iCs/>
                  <w:lang w:eastAsia="en-AU"/>
                </w:rPr>
                <w:t xml:space="preserve"> паритетной</w:t>
              </w:r>
            </w:ins>
            <w:r w:rsidRPr="00921980">
              <w:rPr>
                <w:bCs/>
                <w:iCs/>
                <w:lang w:eastAsia="en-AU"/>
              </w:rPr>
              <w:t xml:space="preserve"> оценки были проведены в соответствии с согласованной методологией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5405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75012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7D302D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480AF54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3A3B0FE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206CA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(h)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47917" w14:textId="1B3BFE2F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сообщать о результатах </w:t>
            </w:r>
            <w:ins w:id="400" w:author="Турлоева Айша Бадрудиновна" w:date="2025-02-05T15:24:00Z">
              <w:r w:rsidR="001C1E18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r w:rsidRPr="00921980">
              <w:rPr>
                <w:bCs/>
                <w:iCs/>
                <w:lang w:eastAsia="en-AU"/>
              </w:rPr>
              <w:t>оценки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32F6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DC56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0F5ACE6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DE0B0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CFBD78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AD601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(i)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B68C7" w14:textId="391BF0B1" w:rsidR="005449EC" w:rsidRPr="001C1E18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применять политику и процедуры </w:t>
            </w:r>
            <w:r w:rsidR="009F2E19">
              <w:rPr>
                <w:bCs/>
                <w:iCs/>
                <w:lang w:val="ky-KG" w:eastAsia="en-AU"/>
              </w:rPr>
              <w:t>Соглашения</w:t>
            </w:r>
            <w:ins w:id="401" w:author="Турлоева Айша Бадрудиновна" w:date="2025-02-05T15:24:00Z">
              <w:r w:rsidR="001C1E18">
                <w:rPr>
                  <w:bCs/>
                  <w:iCs/>
                  <w:lang w:eastAsia="en-AU"/>
                </w:rPr>
                <w:t xml:space="preserve"> Договоренности ЕААС </w:t>
              </w:r>
            </w:ins>
            <w:del w:id="402" w:author="Турлоева Айша Бадрудиновна" w:date="2025-02-05T15:24:00Z">
              <w:r w:rsidRPr="00921980" w:rsidDel="001C1E18">
                <w:rPr>
                  <w:bCs/>
                  <w:iCs/>
                  <w:lang w:eastAsia="en-AU"/>
                </w:rPr>
                <w:delText xml:space="preserve"> </w:delText>
              </w:r>
              <w:r w:rsidRPr="00921980" w:rsidDel="001C1E18">
                <w:rPr>
                  <w:bCs/>
                  <w:iCs/>
                  <w:lang w:val="en-NZ" w:eastAsia="en-AU"/>
                </w:rPr>
                <w:delText>MRA</w:delText>
              </w:r>
            </w:del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9D1F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B676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4209BC7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48742F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68A2FE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04F4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(j)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483C1" w14:textId="13B8C1FD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выполнять процесс </w:t>
            </w:r>
            <w:del w:id="403" w:author="Турлоева Айша Бадрудиновна" w:date="2025-02-05T15:24:00Z">
              <w:r w:rsidRPr="00921980" w:rsidDel="001C1E18">
                <w:rPr>
                  <w:bCs/>
                  <w:iCs/>
                  <w:lang w:eastAsia="en-AU"/>
                </w:rPr>
                <w:delText xml:space="preserve">экспертной </w:delText>
              </w:r>
            </w:del>
            <w:proofErr w:type="gramStart"/>
            <w:ins w:id="404" w:author="Турлоева Айша Бадрудиновна" w:date="2025-02-05T15:24:00Z">
              <w:r w:rsidR="001C1E18">
                <w:rPr>
                  <w:bCs/>
                  <w:iCs/>
                  <w:lang w:eastAsia="en-AU"/>
                </w:rPr>
                <w:t xml:space="preserve">паритетной </w:t>
              </w:r>
              <w:r w:rsidR="001C1E18" w:rsidRPr="00921980">
                <w:rPr>
                  <w:bCs/>
                  <w:iCs/>
                  <w:lang w:eastAsia="en-AU"/>
                </w:rPr>
                <w:t xml:space="preserve"> </w:t>
              </w:r>
            </w:ins>
            <w:r w:rsidRPr="00921980">
              <w:rPr>
                <w:bCs/>
                <w:iCs/>
                <w:lang w:eastAsia="en-AU"/>
              </w:rPr>
              <w:t>оценки</w:t>
            </w:r>
            <w:proofErr w:type="gramEnd"/>
            <w:r w:rsidRPr="00921980">
              <w:rPr>
                <w:bCs/>
                <w:iCs/>
                <w:lang w:eastAsia="en-AU"/>
              </w:rPr>
              <w:t xml:space="preserve"> своевременно и без отклонений из-за отвлекающих факторов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7FA4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C0B27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914BA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5C9A1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20214D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E0F84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465BAF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Личные качества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4DC21BB9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AAE766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1ABD5B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E6E68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405" w:name="_Hlk520189327"/>
            <w:r w:rsidRPr="00921980">
              <w:rPr>
                <w:bCs/>
                <w:iCs/>
                <w:lang w:val="en-NZ" w:eastAsia="en-AU"/>
              </w:rPr>
              <w:t>(k)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BCF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Этичность</w:t>
            </w:r>
          </w:p>
          <w:p w14:paraId="148A19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18F7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D81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72AD21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32FD4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5424C23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0CBE6D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(l)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3E8C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Непредубежденность</w:t>
            </w:r>
          </w:p>
          <w:p w14:paraId="68E5DAF4" w14:textId="4F49AAE3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Г</w:t>
            </w:r>
            <w:r w:rsidR="005449EC" w:rsidRPr="00921980">
              <w:rPr>
                <w:bCs/>
                <w:iCs/>
                <w:lang w:eastAsia="en-AU"/>
              </w:rPr>
              <w:t xml:space="preserve">отовность рассматривать альтернативные идеи или взгляды. Чутко реагировать на условности и культуру страны или региона, в которых проводится </w:t>
            </w:r>
            <w:del w:id="406" w:author="Турлоева Айша Бадрудиновна" w:date="2025-02-05T15:24:00Z">
              <w:r w:rsidR="005449EC" w:rsidRPr="00921980" w:rsidDel="001C1E18">
                <w:rPr>
                  <w:bCs/>
                  <w:iCs/>
                  <w:lang w:eastAsia="en-AU"/>
                </w:rPr>
                <w:delText xml:space="preserve">экспертная </w:delText>
              </w:r>
            </w:del>
            <w:ins w:id="407" w:author="Турлоева Айша Бадрудиновна" w:date="2025-02-05T15:24:00Z">
              <w:r w:rsidR="001C1E18">
                <w:rPr>
                  <w:bCs/>
                  <w:iCs/>
                  <w:lang w:eastAsia="en-AU"/>
                </w:rPr>
                <w:t>паритетная</w:t>
              </w:r>
              <w:r w:rsidR="001C1E18" w:rsidRPr="00921980">
                <w:rPr>
                  <w:bCs/>
                  <w:iCs/>
                  <w:lang w:eastAsia="en-AU"/>
                </w:rPr>
                <w:t xml:space="preserve"> </w:t>
              </w:r>
            </w:ins>
            <w:r w:rsidR="005449EC" w:rsidRPr="00921980">
              <w:rPr>
                <w:bCs/>
                <w:iCs/>
                <w:lang w:eastAsia="en-AU"/>
              </w:rPr>
              <w:t>оценка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B97A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15A4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46C1FE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6FA07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36E87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14BA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(m)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0BC08" w14:textId="1F59B25D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eastAsia="en-AU"/>
              </w:rPr>
              <w:t>Дипломатич</w:t>
            </w:r>
            <w:r w:rsidR="009F2E19">
              <w:rPr>
                <w:bCs/>
                <w:iCs/>
                <w:lang w:val="ky-KG" w:eastAsia="en-AU"/>
              </w:rPr>
              <w:t>ность</w:t>
            </w:r>
          </w:p>
          <w:p w14:paraId="708A61BC" w14:textId="46B4EBE2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r w:rsidR="005449EC" w:rsidRPr="00921980">
              <w:rPr>
                <w:bCs/>
                <w:iCs/>
                <w:lang w:eastAsia="en-AU"/>
              </w:rPr>
              <w:t>актичен в общении с людьми и эффективно справляется со стрессовыми ситуациями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598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BE0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DFC1EB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4D63D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D338B5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3477F3" w14:textId="77777777" w:rsidR="005449EC" w:rsidRPr="00921980" w:rsidRDefault="005449EC" w:rsidP="005449EC">
            <w:pPr>
              <w:rPr>
                <w:bCs/>
                <w:iCs/>
                <w:lang w:val="en-AU" w:eastAsia="en-AU"/>
              </w:rPr>
            </w:pPr>
            <w:r w:rsidRPr="00921980">
              <w:rPr>
                <w:bCs/>
                <w:iCs/>
                <w:lang w:val="en-AU" w:eastAsia="en-AU"/>
              </w:rPr>
              <w:t>(n)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AB212" w14:textId="5E68FEEB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eastAsia="en-AU"/>
              </w:rPr>
              <w:t>Наблюдател</w:t>
            </w:r>
            <w:r w:rsidR="009F2E19">
              <w:rPr>
                <w:bCs/>
                <w:iCs/>
                <w:lang w:val="ky-KG" w:eastAsia="en-AU"/>
              </w:rPr>
              <w:t>ьность</w:t>
            </w:r>
          </w:p>
          <w:p w14:paraId="5DBE1BB4" w14:textId="08208B16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r w:rsidR="005449EC" w:rsidRPr="00921980">
              <w:rPr>
                <w:bCs/>
                <w:iCs/>
                <w:lang w:eastAsia="en-AU"/>
              </w:rPr>
              <w:t xml:space="preserve">остоянно следит за физическим окружением и действиями (способность видеть и слышать).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оценивать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на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ins w:id="408" w:author="Турлоева Айша Бадрудиновна" w:date="2025-02-05T15:25:00Z">
              <w:r w:rsidR="001C1E18">
                <w:rPr>
                  <w:bCs/>
                  <w:iCs/>
                  <w:lang w:eastAsia="en-AU"/>
                </w:rPr>
                <w:t xml:space="preserve">паритетной </w:t>
              </w:r>
            </w:ins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A6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C69AF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3F1C7E1D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D743B8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409" w:name="_Hlk520189724"/>
          </w:p>
        </w:tc>
      </w:tr>
      <w:bookmarkEnd w:id="409"/>
      <w:tr w:rsidR="009F2E19" w:rsidRPr="00921980" w14:paraId="17EFBD6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1EF0B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(o)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9B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Адаптивность</w:t>
            </w:r>
          </w:p>
          <w:p w14:paraId="26163F67" w14:textId="56E64A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С</w:t>
            </w:r>
            <w:r w:rsidR="005449EC" w:rsidRPr="00921980">
              <w:rPr>
                <w:bCs/>
                <w:iCs/>
                <w:lang w:eastAsia="en-AU"/>
              </w:rPr>
              <w:t>пособность понимать и адаптироваться к различным ситуациям. Зна</w:t>
            </w:r>
            <w:r>
              <w:rPr>
                <w:bCs/>
                <w:iCs/>
                <w:lang w:val="ky-KG" w:eastAsia="en-AU"/>
              </w:rPr>
              <w:t>ет</w:t>
            </w:r>
            <w:r w:rsidR="005449EC" w:rsidRPr="00921980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C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75E5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E1472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42B9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63AE5F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72696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(p)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3230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Упорство</w:t>
            </w:r>
          </w:p>
          <w:p w14:paraId="44A4D39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r w:rsidRPr="00921980">
              <w:rPr>
                <w:bCs/>
                <w:iCs/>
                <w:lang w:val="en-NZ" w:eastAsia="en-AU"/>
              </w:rPr>
              <w:t>Не меняет тему, пока не исчерпает суть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F2D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52EC2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bookmarkEnd w:id="405"/>
      <w:tr w:rsidR="002511B4" w:rsidRPr="00921980" w14:paraId="443919B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953C5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231325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D9B82B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410" w:name="_Hlk520189894"/>
            <w:r w:rsidRPr="00921980">
              <w:rPr>
                <w:bCs/>
                <w:iCs/>
                <w:lang w:val="en-NZ" w:eastAsia="en-AU"/>
              </w:rPr>
              <w:t>(q)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2005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Решительность</w:t>
            </w:r>
          </w:p>
          <w:p w14:paraId="2C03F8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5A0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98B2E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8EC2870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08E94B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bookmarkStart w:id="411" w:name="_Hlk520188629"/>
          </w:p>
        </w:tc>
      </w:tr>
      <w:bookmarkEnd w:id="410"/>
      <w:bookmarkEnd w:id="411"/>
      <w:tr w:rsidR="009F2E19" w:rsidRPr="00921980" w14:paraId="0AFF3C21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84979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lastRenderedPageBreak/>
              <w:t>(r)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7794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Уверенность в себе</w:t>
            </w:r>
          </w:p>
          <w:p w14:paraId="524570B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EC2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CC8B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6D6FB75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B27F9F" w14:textId="3E43E06D" w:rsidR="005449EC" w:rsidRPr="009F2E19" w:rsidRDefault="009F2E19" w:rsidP="005449EC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</w:t>
            </w:r>
          </w:p>
        </w:tc>
      </w:tr>
      <w:tr w:rsidR="009F2E19" w:rsidRPr="00921980" w14:paraId="2310228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79ABB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(s)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BD811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Коммуникации</w:t>
            </w:r>
          </w:p>
          <w:p w14:paraId="1F0F3C7C" w14:textId="3FA18842" w:rsidR="005449EC" w:rsidRPr="00921980" w:rsidRDefault="005A03B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r w:rsidR="005449EC" w:rsidRPr="00921980">
              <w:rPr>
                <w:bCs/>
                <w:iCs/>
                <w:lang w:eastAsia="en-AU"/>
              </w:rPr>
              <w:t>пособн</w:t>
            </w:r>
            <w:r>
              <w:rPr>
                <w:bCs/>
                <w:iCs/>
                <w:lang w:val="ky-KG" w:eastAsia="en-AU"/>
              </w:rPr>
              <w:t>ость</w:t>
            </w:r>
            <w:r w:rsidR="005449EC" w:rsidRPr="00921980">
              <w:rPr>
                <w:bCs/>
                <w:iCs/>
                <w:lang w:eastAsia="en-AU"/>
              </w:rPr>
              <w:t xml:space="preserve"> четко выражать свои мысли  устно и письменно, эффективно поддерживать коммуникацию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19B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3681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151120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09F03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3DFEC245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2EA1B7" w14:textId="32F51CC0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РЕКОМЕНДАЦИИ ПО ПРОДВИЖЕНИЮ</w:t>
            </w:r>
          </w:p>
        </w:tc>
      </w:tr>
      <w:tr w:rsidR="009F2E19" w:rsidRPr="00921980" w14:paraId="6611C11E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6FB445" w14:textId="211FAA26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Для функционирования </w:t>
            </w:r>
            <w:r w:rsidR="005A03B9">
              <w:rPr>
                <w:bCs/>
                <w:iCs/>
                <w:lang w:val="ky-KG" w:eastAsia="en-AU"/>
              </w:rPr>
              <w:t>Соглашения</w:t>
            </w:r>
            <w:del w:id="412" w:author="Турлоева Айша Бадрудиновна" w:date="2025-02-05T15:25:00Z">
              <w:r w:rsidRPr="00921980" w:rsidDel="001C1E18">
                <w:rPr>
                  <w:bCs/>
                  <w:iCs/>
                  <w:lang w:eastAsia="en-AU"/>
                </w:rPr>
                <w:delText xml:space="preserve"> </w:delText>
              </w:r>
              <w:r w:rsidRPr="00921980" w:rsidDel="001C1E18">
                <w:rPr>
                  <w:bCs/>
                  <w:iCs/>
                  <w:lang w:val="en-NZ" w:eastAsia="en-AU"/>
                </w:rPr>
                <w:delText>MRA</w:delText>
              </w:r>
            </w:del>
            <w:r w:rsidRPr="00921980">
              <w:rPr>
                <w:bCs/>
                <w:iCs/>
                <w:lang w:eastAsia="en-AU"/>
              </w:rPr>
              <w:t xml:space="preserve"> важно, чтобы список </w:t>
            </w:r>
            <w:ins w:id="413" w:author="Турлоева Айша Бадрудиновна" w:date="2025-02-05T15:25:00Z">
              <w:r w:rsidR="001C1E18">
                <w:rPr>
                  <w:bCs/>
                  <w:iCs/>
                  <w:lang w:eastAsia="en-AU"/>
                </w:rPr>
                <w:t xml:space="preserve">паритетных </w:t>
              </w:r>
            </w:ins>
            <w:r w:rsidRPr="00921980">
              <w:rPr>
                <w:bCs/>
                <w:iCs/>
                <w:lang w:eastAsia="en-AU"/>
              </w:rPr>
              <w:t xml:space="preserve">оценщиков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 на всех уровнях был актуальным и постоянно обновлялся. Руководителя группы просят рассмотреть каждого члена </w:t>
            </w:r>
            <w:r w:rsidRPr="003A1F71">
              <w:rPr>
                <w:bCs/>
                <w:iCs/>
                <w:strike/>
                <w:highlight w:val="yellow"/>
                <w:lang w:eastAsia="en-AU"/>
              </w:rPr>
              <w:t>команды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del w:id="414" w:author="Турлоева Айша Бадрудиновна" w:date="2025-02-05T15:25:00Z">
              <w:r w:rsidR="003A1F71" w:rsidRPr="003A1F71" w:rsidDel="001C1E18">
                <w:rPr>
                  <w:bCs/>
                  <w:iCs/>
                  <w:color w:val="FF0000"/>
                  <w:lang w:eastAsia="en-AU"/>
                </w:rPr>
                <w:delText>группы по</w:delText>
              </w:r>
            </w:del>
            <w:proofErr w:type="gramStart"/>
            <w:ins w:id="415" w:author="Турлоева Айша Бадрудиновна" w:date="2025-02-05T15:25:00Z">
              <w:r w:rsidR="001C1E18">
                <w:rPr>
                  <w:bCs/>
                  <w:iCs/>
                  <w:color w:val="FF0000"/>
                  <w:lang w:eastAsia="en-AU"/>
                </w:rPr>
                <w:t xml:space="preserve">паритетной </w:t>
              </w:r>
            </w:ins>
            <w:r w:rsidR="003A1F71" w:rsidRPr="003A1F71">
              <w:rPr>
                <w:bCs/>
                <w:iCs/>
                <w:color w:val="FF0000"/>
                <w:lang w:eastAsia="en-AU"/>
              </w:rPr>
              <w:t xml:space="preserve"> оценке</w:t>
            </w:r>
            <w:proofErr w:type="gramEnd"/>
            <w:r w:rsidR="003A1F71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eastAsia="en-AU"/>
              </w:rPr>
              <w:t>и ответить на следующие вопросы:</w:t>
            </w:r>
          </w:p>
          <w:p w14:paraId="6563A7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14:paraId="3B28B970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5EDB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091F536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894B" w14:textId="5A474658" w:rsidR="005449EC" w:rsidRPr="001C1E18" w:rsidRDefault="005449EC" w:rsidP="005449EC">
            <w:pPr>
              <w:rPr>
                <w:bCs/>
                <w:iCs/>
                <w:lang w:eastAsia="en-AU"/>
                <w:rPrChange w:id="416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</w:pPr>
            <w:r w:rsidRPr="00921980">
              <w:rPr>
                <w:bCs/>
                <w:iCs/>
                <w:lang w:eastAsia="en-AU"/>
              </w:rPr>
              <w:t xml:space="preserve">Если </w:t>
            </w:r>
            <w:ins w:id="417" w:author="Турлоева Айша Бадрудиновна" w:date="2025-02-05T15:26:00Z">
              <w:r w:rsidR="001C1E18">
                <w:rPr>
                  <w:bCs/>
                  <w:iCs/>
                  <w:lang w:eastAsia="en-AU"/>
                </w:rPr>
                <w:t xml:space="preserve">паритетный </w:t>
              </w:r>
            </w:ins>
            <w:r w:rsidRPr="00921980">
              <w:rPr>
                <w:bCs/>
                <w:iCs/>
                <w:lang w:eastAsia="en-AU"/>
              </w:rPr>
              <w:t xml:space="preserve">оценщик является </w:t>
            </w:r>
            <w:r w:rsidR="005A03B9">
              <w:rPr>
                <w:b/>
                <w:bCs/>
                <w:iCs/>
                <w:lang w:val="ky-KG" w:eastAsia="en-AU"/>
              </w:rPr>
              <w:t>стажером</w:t>
            </w:r>
            <w:r w:rsidRPr="00921980">
              <w:rPr>
                <w:bCs/>
                <w:iCs/>
                <w:lang w:eastAsia="en-AU"/>
              </w:rPr>
              <w:t xml:space="preserve">, рекомендуете ли вы назначить его </w:t>
            </w:r>
            <w:ins w:id="418" w:author="Турлоева Айша Бадрудиновна" w:date="2025-02-05T15:26:00Z">
              <w:r w:rsidR="001C1E18">
                <w:rPr>
                  <w:bCs/>
                  <w:iCs/>
                  <w:lang w:eastAsia="en-AU"/>
                </w:rPr>
                <w:t xml:space="preserve">паритетным </w:t>
              </w:r>
            </w:ins>
            <w:r w:rsidR="005A03B9">
              <w:rPr>
                <w:b/>
                <w:bCs/>
                <w:iCs/>
                <w:lang w:val="ky-KG" w:eastAsia="en-AU"/>
              </w:rPr>
              <w:t xml:space="preserve">оценщиком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  <w:r w:rsidRPr="001C1E18">
              <w:rPr>
                <w:bCs/>
                <w:iCs/>
                <w:lang w:eastAsia="en-AU"/>
                <w:rPrChange w:id="419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  <w:t xml:space="preserve">(Пожалуйста, укажите либо "Да", "Нет", </w:t>
            </w:r>
            <w:r w:rsidR="005A03B9" w:rsidRPr="001C1E18">
              <w:rPr>
                <w:bCs/>
                <w:iCs/>
                <w:lang w:eastAsia="en-AU"/>
                <w:rPrChange w:id="420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  <w:t>"Н / О"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lang w:val="ky-KG" w:eastAsia="en-AU"/>
              </w:rPr>
              <w:t>(не относится)</w:t>
            </w:r>
            <w:r w:rsidRPr="001C1E18">
              <w:rPr>
                <w:bCs/>
                <w:iCs/>
                <w:lang w:eastAsia="en-AU"/>
                <w:rPrChange w:id="421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E394" w14:textId="77777777" w:rsidR="005449EC" w:rsidRPr="001C1E18" w:rsidRDefault="005449EC" w:rsidP="005449EC">
            <w:pPr>
              <w:rPr>
                <w:b/>
                <w:bCs/>
                <w:iCs/>
                <w:lang w:eastAsia="en-AU"/>
                <w:rPrChange w:id="422" w:author="Турлоева Айша Бадрудиновна" w:date="2025-02-05T15:26:00Z">
                  <w:rPr>
                    <w:b/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E47CBC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423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</w:tr>
      <w:tr w:rsidR="009F2E19" w:rsidRPr="00921980" w14:paraId="5C3C75FD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790C4E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424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11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9F78E" w14:textId="77777777" w:rsidR="005449EC" w:rsidRPr="001C1E18" w:rsidRDefault="005449EC" w:rsidP="005449EC">
            <w:pPr>
              <w:rPr>
                <w:b/>
                <w:bCs/>
                <w:iCs/>
                <w:lang w:eastAsia="en-AU"/>
                <w:rPrChange w:id="425" w:author="Турлоева Айша Бадрудиновна" w:date="2025-02-05T15:26:00Z">
                  <w:rPr>
                    <w:b/>
                    <w:bCs/>
                    <w:iCs/>
                    <w:lang w:val="en-NZ" w:eastAsia="en-AU"/>
                  </w:rPr>
                </w:rPrChange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74FB0003" w14:textId="77777777" w:rsidR="005449EC" w:rsidRPr="001C1E18" w:rsidRDefault="005449EC" w:rsidP="005449EC">
            <w:pPr>
              <w:rPr>
                <w:bCs/>
                <w:iCs/>
                <w:lang w:eastAsia="en-AU"/>
                <w:rPrChange w:id="426" w:author="Турлоева Айша Бадрудиновна" w:date="2025-02-05T15:26:00Z">
                  <w:rPr>
                    <w:bCs/>
                    <w:iCs/>
                    <w:lang w:val="en-NZ" w:eastAsia="en-AU"/>
                  </w:rPr>
                </w:rPrChange>
              </w:rPr>
            </w:pPr>
          </w:p>
        </w:tc>
      </w:tr>
      <w:tr w:rsidR="009F2E19" w:rsidRPr="00921980" w14:paraId="42FA0570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5157" w14:textId="27F1E16F" w:rsidR="005449EC" w:rsidRPr="00921980" w:rsidRDefault="001C1E18" w:rsidP="005449EC">
            <w:pPr>
              <w:rPr>
                <w:bCs/>
                <w:iCs/>
                <w:lang w:eastAsia="en-AU"/>
              </w:rPr>
            </w:pPr>
            <w:ins w:id="427" w:author="Турлоева Айша Бадрудиновна" w:date="2025-02-05T15:26:00Z">
              <w:r>
                <w:rPr>
                  <w:bCs/>
                  <w:iCs/>
                  <w:lang w:eastAsia="en-AU"/>
                </w:rPr>
                <w:t>Продемон</w:t>
              </w:r>
            </w:ins>
            <w:ins w:id="428" w:author="Турлоева Айша Бадрудиновна" w:date="2025-02-05T15:27:00Z">
              <w:r>
                <w:rPr>
                  <w:bCs/>
                  <w:iCs/>
                  <w:lang w:eastAsia="en-AU"/>
                </w:rPr>
                <w:t xml:space="preserve">стрировал ли паритетный оценщик </w:t>
              </w:r>
            </w:ins>
            <w:del w:id="429" w:author="Турлоева Айша Бадрудиновна" w:date="2025-02-05T15:26:00Z">
              <w:r w:rsidR="005449EC" w:rsidRPr="00921980" w:rsidDel="001C1E18">
                <w:rPr>
                  <w:bCs/>
                  <w:iCs/>
                  <w:lang w:eastAsia="en-AU"/>
                </w:rPr>
                <w:delText>Если оценщик является</w:delText>
              </w:r>
              <w:r w:rsidR="005449EC" w:rsidRPr="00921980" w:rsidDel="001C1E18">
                <w:rPr>
                  <w:bCs/>
                  <w:iCs/>
                  <w:lang w:val="en-NZ" w:eastAsia="en-AU"/>
                </w:rPr>
                <w:delText>n</w:delText>
              </w:r>
              <w:r w:rsidR="005449EC" w:rsidRPr="00921980" w:rsidDel="001C1E18">
                <w:rPr>
                  <w:bCs/>
                  <w:iCs/>
                  <w:lang w:eastAsia="en-AU"/>
                </w:rPr>
                <w:delText xml:space="preserve"> </w:delText>
              </w:r>
              <w:r w:rsidR="005449EC" w:rsidRPr="00921980" w:rsidDel="001C1E18">
                <w:rPr>
                  <w:b/>
                  <w:bCs/>
                  <w:iCs/>
                  <w:lang w:eastAsia="en-AU"/>
                </w:rPr>
                <w:delText>оценщиком</w:delText>
              </w:r>
              <w:r w:rsidR="005449EC" w:rsidRPr="00921980" w:rsidDel="001C1E18">
                <w:rPr>
                  <w:bCs/>
                  <w:iCs/>
                  <w:lang w:eastAsia="en-AU"/>
                </w:rPr>
                <w:delText>, продемонстрировали</w:delText>
              </w:r>
            </w:del>
            <w:r w:rsidR="005449EC" w:rsidRPr="00921980">
              <w:rPr>
                <w:bCs/>
                <w:iCs/>
                <w:lang w:eastAsia="en-AU"/>
              </w:rPr>
              <w:t xml:space="preserve"> ли они способность быть </w:t>
            </w:r>
            <w:r w:rsidR="005A03B9">
              <w:rPr>
                <w:b/>
                <w:bCs/>
                <w:iCs/>
                <w:lang w:val="ky-KG" w:eastAsia="en-AU"/>
              </w:rPr>
              <w:t>ведущим</w:t>
            </w:r>
            <w:ins w:id="430" w:author="Турлоева Айша Бадрудиновна" w:date="2025-02-05T15:27:00Z">
              <w:r>
                <w:rPr>
                  <w:b/>
                  <w:bCs/>
                  <w:iCs/>
                  <w:lang w:val="ky-KG" w:eastAsia="en-AU"/>
                </w:rPr>
                <w:t xml:space="preserve"> паритетным</w:t>
              </w:r>
            </w:ins>
            <w:r w:rsidR="005A03B9">
              <w:rPr>
                <w:b/>
                <w:bCs/>
                <w:iCs/>
                <w:lang w:val="ky-KG" w:eastAsia="en-AU"/>
              </w:rPr>
              <w:t xml:space="preserve"> оценщиком</w:t>
            </w:r>
            <w:r w:rsidR="005449EC" w:rsidRPr="00921980">
              <w:rPr>
                <w:bCs/>
                <w:iCs/>
                <w:lang w:eastAsia="en-AU"/>
              </w:rPr>
              <w:t xml:space="preserve">? </w:t>
            </w:r>
          </w:p>
          <w:p w14:paraId="604835B2" w14:textId="20A5B6D2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Требования к </w:t>
            </w:r>
            <w:r w:rsidR="005A03B9">
              <w:rPr>
                <w:bCs/>
                <w:iCs/>
                <w:lang w:val="ky-KG" w:eastAsia="en-AU"/>
              </w:rPr>
              <w:t>руководителю группы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del w:id="431" w:author="Турлоева Айша Бадрудиновна" w:date="2025-02-05T15:28:00Z">
              <w:r w:rsidRPr="00921980" w:rsidDel="001C1E18">
                <w:rPr>
                  <w:bCs/>
                  <w:iCs/>
                  <w:lang w:eastAsia="en-AU"/>
                </w:rPr>
                <w:delText xml:space="preserve">(т.е. руководителю группы) </w:delText>
              </w:r>
            </w:del>
            <w:r w:rsidRPr="00921980">
              <w:rPr>
                <w:bCs/>
                <w:iCs/>
                <w:lang w:eastAsia="en-AU"/>
              </w:rPr>
              <w:t>изложены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u w:val="single"/>
                <w:lang w:eastAsia="en-AU"/>
              </w:rPr>
              <w:t xml:space="preserve">в </w:t>
            </w:r>
            <w:hyperlink r:id="rId17" w:history="1">
              <w:r w:rsidR="005A03B9" w:rsidRPr="005A03B9">
                <w:rPr>
                  <w:rStyle w:val="af"/>
                  <w:bCs/>
                  <w:iCs/>
                  <w:color w:val="auto"/>
                  <w:lang w:val="ky-KG" w:eastAsia="en-AU"/>
                </w:rPr>
                <w:t>в</w:t>
              </w:r>
              <w:r w:rsidR="005A03B9" w:rsidRPr="005A03B9">
                <w:rPr>
                  <w:rStyle w:val="af"/>
                  <w:color w:val="auto"/>
                  <w:lang w:val="ky-KG"/>
                </w:rPr>
                <w:t>ыше</w:t>
              </w:r>
            </w:hyperlink>
            <w:r w:rsidR="005A03B9" w:rsidRPr="005A03B9">
              <w:rPr>
                <w:rStyle w:val="af"/>
                <w:bCs/>
                <w:iCs/>
                <w:color w:val="auto"/>
                <w:lang w:val="ky-KG" w:eastAsia="en-AU"/>
              </w:rPr>
              <w:t xml:space="preserve"> </w:t>
            </w:r>
            <w:r w:rsidR="005A03B9" w:rsidRPr="005A03B9">
              <w:rPr>
                <w:rStyle w:val="af"/>
                <w:color w:val="auto"/>
                <w:lang w:val="ky-KG"/>
              </w:rPr>
              <w:t>в н</w:t>
            </w:r>
            <w:ins w:id="432" w:author="Турлоева Айша Бадрудиновна" w:date="2025-02-05T15:28:00Z">
              <w:r w:rsidR="001C1E18">
                <w:rPr>
                  <w:rStyle w:val="af"/>
                  <w:color w:val="auto"/>
                  <w:lang w:val="ky-KG"/>
                </w:rPr>
                <w:t>а</w:t>
              </w:r>
            </w:ins>
            <w:r w:rsidR="005A03B9" w:rsidRPr="005A03B9">
              <w:rPr>
                <w:rStyle w:val="af"/>
                <w:color w:val="auto"/>
                <w:lang w:val="ky-KG"/>
              </w:rPr>
              <w:t>стоящем докмуенте</w:t>
            </w:r>
            <w:r w:rsidRPr="00921980">
              <w:rPr>
                <w:bCs/>
                <w:iCs/>
                <w:lang w:eastAsia="en-AU"/>
              </w:rPr>
              <w:t xml:space="preserve"> и </w:t>
            </w:r>
            <w:r w:rsidR="00320CB2">
              <w:rPr>
                <w:rStyle w:val="af"/>
                <w:bCs/>
                <w:iCs/>
                <w:lang w:val="en-NZ" w:eastAsia="en-AU"/>
              </w:rPr>
              <w:fldChar w:fldCharType="begin"/>
            </w:r>
            <w:r w:rsidR="00320CB2" w:rsidRPr="00FB5847">
              <w:rPr>
                <w:rStyle w:val="af"/>
                <w:bCs/>
                <w:iCs/>
                <w:lang w:eastAsia="en-AU"/>
                <w:rPrChange w:id="433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 xml:space="preserve"> 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HYPERLINK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34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 xml:space="preserve"> "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https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35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>://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www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36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>.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iaf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37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>.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nu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38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>/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upFiles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39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>/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IAFILACA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40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>2012018.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instrText>pdf</w:instrText>
            </w:r>
            <w:r w:rsidR="00320CB2" w:rsidRPr="00FB5847">
              <w:rPr>
                <w:rStyle w:val="af"/>
                <w:bCs/>
                <w:iCs/>
                <w:lang w:eastAsia="en-AU"/>
                <w:rPrChange w:id="441" w:author="Анна Шинкарёва" w:date="2025-03-25T10:55:00Z">
                  <w:rPr>
                    <w:rStyle w:val="af"/>
                    <w:bCs/>
                    <w:iCs/>
                    <w:lang w:val="en-NZ" w:eastAsia="en-AU"/>
                  </w:rPr>
                </w:rPrChange>
              </w:rPr>
              <w:instrText xml:space="preserve">" </w:instrText>
            </w:r>
            <w:r w:rsidR="00320CB2">
              <w:rPr>
                <w:rStyle w:val="af"/>
                <w:bCs/>
                <w:iCs/>
                <w:lang w:val="en-NZ" w:eastAsia="en-AU"/>
              </w:rPr>
              <w:fldChar w:fldCharType="separate"/>
            </w:r>
            <w:r w:rsidRPr="00921980">
              <w:rPr>
                <w:rStyle w:val="af"/>
                <w:bCs/>
                <w:iCs/>
                <w:lang w:val="en-NZ" w:eastAsia="en-AU"/>
              </w:rPr>
              <w:t>IAF</w:t>
            </w:r>
            <w:r w:rsidRPr="00921980">
              <w:rPr>
                <w:rStyle w:val="af"/>
                <w:bCs/>
                <w:iCs/>
                <w:lang w:eastAsia="en-AU"/>
              </w:rPr>
              <w:t xml:space="preserve"> / </w:t>
            </w:r>
            <w:r w:rsidRPr="00921980">
              <w:rPr>
                <w:rStyle w:val="af"/>
                <w:bCs/>
                <w:iCs/>
                <w:lang w:val="en-NZ" w:eastAsia="en-AU"/>
              </w:rPr>
              <w:t>ILAC</w:t>
            </w:r>
            <w:r w:rsidRPr="00921980">
              <w:rPr>
                <w:rStyle w:val="af"/>
                <w:bCs/>
                <w:iCs/>
                <w:lang w:eastAsia="en-AU"/>
              </w:rPr>
              <w:t>-</w:t>
            </w:r>
            <w:r w:rsidRPr="00921980">
              <w:rPr>
                <w:rStyle w:val="af"/>
                <w:bCs/>
                <w:iCs/>
                <w:lang w:val="en-NZ" w:eastAsia="en-AU"/>
              </w:rPr>
              <w:t>A</w:t>
            </w:r>
            <w:r w:rsidRPr="00921980">
              <w:rPr>
                <w:rStyle w:val="af"/>
                <w:bCs/>
                <w:iCs/>
                <w:lang w:eastAsia="en-AU"/>
              </w:rPr>
              <w:t>2: 01/2018 Приложение 1</w:t>
            </w:r>
            <w:r w:rsidR="00320CB2">
              <w:rPr>
                <w:rStyle w:val="af"/>
                <w:bCs/>
                <w:iCs/>
                <w:lang w:eastAsia="en-AU"/>
              </w:rPr>
              <w:fldChar w:fldCharType="end"/>
            </w:r>
            <w:r w:rsidRPr="00921980">
              <w:rPr>
                <w:bCs/>
                <w:iCs/>
                <w:lang w:eastAsia="en-AU"/>
              </w:rPr>
              <w:t xml:space="preserve"> и приведены ниже для удобства (Пожалуйста, укажите "Да", "Нет", "</w:t>
            </w:r>
            <w:r w:rsidR="005A03B9">
              <w:rPr>
                <w:bCs/>
                <w:iCs/>
                <w:lang w:val="ky-KG" w:eastAsia="en-AU"/>
              </w:rPr>
              <w:t>Н</w:t>
            </w:r>
            <w:r w:rsidRPr="00921980">
              <w:rPr>
                <w:bCs/>
                <w:iCs/>
                <w:lang w:eastAsia="en-AU"/>
              </w:rPr>
              <w:t xml:space="preserve"> / </w:t>
            </w:r>
            <w:r w:rsidR="005A03B9">
              <w:rPr>
                <w:bCs/>
                <w:iCs/>
                <w:lang w:val="ky-KG" w:eastAsia="en-AU"/>
              </w:rPr>
              <w:t>О</w:t>
            </w:r>
            <w:r w:rsidRPr="00921980">
              <w:rPr>
                <w:bCs/>
                <w:iCs/>
                <w:lang w:eastAsia="en-AU"/>
              </w:rPr>
              <w:t>" (не</w:t>
            </w:r>
            <w:r w:rsidR="005A03B9">
              <w:rPr>
                <w:bCs/>
                <w:iCs/>
                <w:lang w:val="ky-KG" w:eastAsia="en-AU"/>
              </w:rPr>
              <w:t xml:space="preserve"> относится</w:t>
            </w:r>
            <w:r w:rsidRPr="00921980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C54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DC356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ED5CF35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AF830A" w14:textId="64C34676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del w:id="442" w:author="Турлоева Айша Бадрудиновна" w:date="2025-02-05T15:28:00Z">
              <w:r w:rsidRPr="00921980" w:rsidDel="001C1E18">
                <w:rPr>
                  <w:bCs/>
                  <w:iCs/>
                  <w:lang w:eastAsia="en-AU"/>
                </w:rPr>
                <w:delText xml:space="preserve">Если нет, </w:delText>
              </w:r>
            </w:del>
            <w:ins w:id="443" w:author="Турлоева Айша Бадрудиновна" w:date="2025-02-05T15:28:00Z">
              <w:r w:rsidR="001C1E18">
                <w:rPr>
                  <w:bCs/>
                  <w:iCs/>
                  <w:lang w:eastAsia="en-AU"/>
                </w:rPr>
                <w:t>П</w:t>
              </w:r>
            </w:ins>
            <w:del w:id="444" w:author="Турлоева Айша Бадрудиновна" w:date="2025-02-05T15:28:00Z">
              <w:r w:rsidRPr="00921980" w:rsidDel="001C1E18">
                <w:rPr>
                  <w:bCs/>
                  <w:iCs/>
                  <w:lang w:eastAsia="en-AU"/>
                </w:rPr>
                <w:delText>п</w:delText>
              </w:r>
            </w:del>
            <w:r w:rsidRPr="00921980">
              <w:rPr>
                <w:bCs/>
                <w:iCs/>
                <w:lang w:eastAsia="en-AU"/>
              </w:rPr>
              <w:t>ожалуйста, укажите причины и предложения по улучшению: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2D8F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3898C3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1956943F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13269E" w14:textId="77777777" w:rsidR="005449EC" w:rsidRPr="00FD3A3A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5BD6068" w14:textId="2A9EF0D8" w:rsidR="005449EC" w:rsidRPr="00921980" w:rsidRDefault="001C1E18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П</w:t>
            </w:r>
            <w:r w:rsidR="005449EC" w:rsidRPr="00921980">
              <w:rPr>
                <w:bCs/>
                <w:i/>
                <w:iCs/>
                <w:lang w:eastAsia="en-AU"/>
              </w:rPr>
              <w:t>родемонстри</w:t>
            </w:r>
            <w:ins w:id="445" w:author="Турлоева Айша Бадрудиновна" w:date="2025-02-05T15:28:00Z">
              <w:r>
                <w:rPr>
                  <w:bCs/>
                  <w:i/>
                  <w:iCs/>
                  <w:lang w:eastAsia="en-AU"/>
                </w:rPr>
                <w:t xml:space="preserve">ровать </w:t>
              </w:r>
            </w:ins>
            <w:del w:id="446" w:author="Турлоева Айша Бадрудиновна" w:date="2025-02-05T15:28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руйт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 xml:space="preserve">е, что у них есть </w:t>
            </w:r>
            <w:del w:id="447" w:author="Турлоева Айша Бадрудиновна" w:date="2025-02-05T15:28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 xml:space="preserve">высшее руководство. или 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>опыт работы на руководящих должностях в своем органе по аккредитации или аналогичной организации;</w:t>
            </w:r>
          </w:p>
          <w:p w14:paraId="1D282391" w14:textId="47736E7D" w:rsidR="005449EC" w:rsidRPr="00921980" w:rsidRDefault="001C1E18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У</w:t>
            </w:r>
            <w:r w:rsidR="005449EC" w:rsidRPr="00921980">
              <w:rPr>
                <w:bCs/>
                <w:i/>
                <w:iCs/>
                <w:lang w:eastAsia="en-AU"/>
              </w:rPr>
              <w:t>частвова</w:t>
            </w:r>
            <w:ins w:id="448" w:author="Турлоева Айша Бадрудиновна" w:date="2025-02-05T15:29:00Z">
              <w:r>
                <w:rPr>
                  <w:bCs/>
                  <w:i/>
                  <w:iCs/>
                  <w:lang w:eastAsia="en-AU"/>
                </w:rPr>
                <w:t xml:space="preserve">ть </w:t>
              </w:r>
            </w:ins>
            <w:del w:id="449" w:author="Турлоева Айша Бадрудиновна" w:date="2025-02-05T15:29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ли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 xml:space="preserve"> в качестве </w:t>
            </w:r>
            <w:del w:id="450" w:author="Турлоева Айша Бадрудиновна" w:date="2025-02-05T15:29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 xml:space="preserve">члена </w:delText>
              </w:r>
              <w:r w:rsidR="005449EC" w:rsidRPr="003A1F71" w:rsidDel="001C1E18">
                <w:rPr>
                  <w:bCs/>
                  <w:i/>
                  <w:iCs/>
                  <w:strike/>
                  <w:highlight w:val="yellow"/>
                  <w:lang w:eastAsia="en-AU"/>
                </w:rPr>
                <w:delText>команды</w:delText>
              </w:r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 xml:space="preserve"> </w:delText>
              </w:r>
              <w:r w:rsidR="003A1F71" w:rsidRPr="003A1F71" w:rsidDel="001C1E18">
                <w:rPr>
                  <w:bCs/>
                  <w:i/>
                  <w:iCs/>
                  <w:color w:val="FF0000"/>
                  <w:lang w:eastAsia="en-AU"/>
                </w:rPr>
                <w:delText xml:space="preserve">группы </w:delText>
              </w:r>
            </w:del>
            <w:ins w:id="451" w:author="Турлоева Айша Бадрудиновна" w:date="2025-02-05T15:29:00Z">
              <w:r>
                <w:rPr>
                  <w:bCs/>
                  <w:i/>
                  <w:iCs/>
                  <w:color w:val="FF0000"/>
                  <w:lang w:eastAsia="en-AU"/>
                </w:rPr>
                <w:t xml:space="preserve"> паритетной </w:t>
              </w:r>
            </w:ins>
            <w:r w:rsidR="003A1F71" w:rsidRPr="003A1F71">
              <w:rPr>
                <w:bCs/>
                <w:i/>
                <w:iCs/>
                <w:color w:val="FF0000"/>
                <w:lang w:eastAsia="en-AU"/>
              </w:rPr>
              <w:t xml:space="preserve">по оценке 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по крайней мере в двух оценках органов по аккредитации </w:t>
            </w:r>
            <w:r w:rsidR="005A03B9">
              <w:rPr>
                <w:bCs/>
                <w:i/>
                <w:iCs/>
                <w:lang w:val="ky-KG" w:eastAsia="en-AU"/>
              </w:rPr>
              <w:t>ЕААС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</w:t>
            </w:r>
            <w:del w:id="452" w:author="Турлоева Айша Бадрудиновна" w:date="2025-02-05T15:29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(или эквивалентных);</w:delText>
              </w:r>
            </w:del>
          </w:p>
          <w:p w14:paraId="27E9247B" w14:textId="1F329EC8" w:rsidR="005449EC" w:rsidRPr="00921980" w:rsidRDefault="001C1E18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О</w:t>
            </w:r>
            <w:r w:rsidR="005449EC" w:rsidRPr="00921980">
              <w:rPr>
                <w:bCs/>
                <w:i/>
                <w:iCs/>
                <w:lang w:eastAsia="en-AU"/>
              </w:rPr>
              <w:t>блада</w:t>
            </w:r>
            <w:ins w:id="453" w:author="Турлоева Айша Бадрудиновна" w:date="2025-02-05T15:29:00Z">
              <w:r>
                <w:rPr>
                  <w:bCs/>
                  <w:i/>
                  <w:iCs/>
                  <w:lang w:eastAsia="en-AU"/>
                </w:rPr>
                <w:t xml:space="preserve">ть </w:t>
              </w:r>
            </w:ins>
            <w:del w:id="454" w:author="Турлоева Айша Бадрудиновна" w:date="2025-02-05T15:29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ют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 xml:space="preserve"> глубокими знаниями применения соответствующего стандарта (</w:t>
            </w:r>
            <w:proofErr w:type="spellStart"/>
            <w:r w:rsidR="005449EC" w:rsidRPr="00921980">
              <w:rPr>
                <w:bCs/>
                <w:i/>
                <w:iCs/>
                <w:lang w:eastAsia="en-AU"/>
              </w:rPr>
              <w:t>ов</w:t>
            </w:r>
            <w:proofErr w:type="spellEnd"/>
            <w:r w:rsidR="005449EC" w:rsidRPr="00921980">
              <w:rPr>
                <w:bCs/>
                <w:i/>
                <w:iCs/>
                <w:lang w:eastAsia="en-AU"/>
              </w:rPr>
              <w:t xml:space="preserve">) </w:t>
            </w:r>
            <w:r w:rsidR="005449EC" w:rsidRPr="00921980">
              <w:rPr>
                <w:bCs/>
                <w:i/>
                <w:iCs/>
                <w:lang w:val="en-AU" w:eastAsia="en-AU"/>
              </w:rPr>
              <w:t>ISO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или </w:t>
            </w:r>
            <w:r w:rsidR="005449EC" w:rsidRPr="00921980">
              <w:rPr>
                <w:bCs/>
                <w:i/>
                <w:iCs/>
                <w:lang w:val="en-AU" w:eastAsia="en-AU"/>
              </w:rPr>
              <w:t>ISO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/ </w:t>
            </w:r>
            <w:r w:rsidR="005449EC" w:rsidRPr="00921980">
              <w:rPr>
                <w:bCs/>
                <w:i/>
                <w:iCs/>
                <w:lang w:val="en-AU" w:eastAsia="en-AU"/>
              </w:rPr>
              <w:t>IEC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и соответствующих документов </w:t>
            </w:r>
            <w:r w:rsidR="005449EC" w:rsidRPr="00921980">
              <w:rPr>
                <w:bCs/>
                <w:i/>
                <w:iCs/>
                <w:lang w:val="en-AU" w:eastAsia="en-AU"/>
              </w:rPr>
              <w:t>IAF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/ </w:t>
            </w:r>
            <w:r w:rsidR="005449EC" w:rsidRPr="00921980">
              <w:rPr>
                <w:bCs/>
                <w:i/>
                <w:iCs/>
                <w:lang w:val="en-AU" w:eastAsia="en-AU"/>
              </w:rPr>
              <w:t>ILAC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и других документов </w:t>
            </w:r>
            <w:r w:rsidR="005A03B9">
              <w:rPr>
                <w:bCs/>
                <w:i/>
                <w:iCs/>
                <w:lang w:val="ky-KG" w:eastAsia="en-AU"/>
              </w:rPr>
              <w:t>Соглашения</w:t>
            </w:r>
            <w:del w:id="455" w:author="Турлоева Айша Бадрудиновна" w:date="2025-02-05T15:30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 xml:space="preserve"> </w:delText>
              </w:r>
              <w:r w:rsidR="005449EC" w:rsidRPr="00921980" w:rsidDel="001C1E18">
                <w:rPr>
                  <w:bCs/>
                  <w:i/>
                  <w:iCs/>
                  <w:lang w:val="en-AU" w:eastAsia="en-AU"/>
                </w:rPr>
                <w:delText>MRA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>;</w:t>
            </w:r>
          </w:p>
          <w:p w14:paraId="36293C01" w14:textId="2568E661" w:rsidR="005449EC" w:rsidRPr="00921980" w:rsidRDefault="001C1E18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ins w:id="456" w:author="Турлоева Айша Бадрудиновна" w:date="2025-02-05T15:30:00Z">
              <w:r>
                <w:rPr>
                  <w:bCs/>
                  <w:i/>
                  <w:iCs/>
                  <w:lang w:eastAsia="en-AU"/>
                </w:rPr>
                <w:t>У</w:t>
              </w:r>
            </w:ins>
            <w:del w:id="457" w:author="Турлоева Айша Бадрудиновна" w:date="2025-02-05T15:30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у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 xml:space="preserve">меть понимать и четко выражать свои мысли на </w:t>
            </w:r>
            <w:r w:rsidR="005A03B9">
              <w:rPr>
                <w:bCs/>
                <w:i/>
                <w:iCs/>
                <w:lang w:val="ky-KG" w:eastAsia="en-AU"/>
              </w:rPr>
              <w:t>русском</w:t>
            </w:r>
            <w:r w:rsidR="005449EC" w:rsidRPr="00921980">
              <w:rPr>
                <w:bCs/>
                <w:i/>
                <w:iCs/>
                <w:lang w:eastAsia="en-AU"/>
              </w:rPr>
              <w:t xml:space="preserve"> языке, в устной и письменной форме;</w:t>
            </w:r>
          </w:p>
          <w:p w14:paraId="66EFCA7A" w14:textId="3B6FB467" w:rsidR="005449EC" w:rsidRPr="00921980" w:rsidRDefault="001C1E18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ins w:id="458" w:author="Турлоева Айша Бадрудиновна" w:date="2025-02-05T15:30:00Z">
              <w:r>
                <w:rPr>
                  <w:bCs/>
                  <w:i/>
                  <w:iCs/>
                  <w:lang w:eastAsia="en-AU"/>
                </w:rPr>
                <w:t xml:space="preserve">Иметь </w:t>
              </w:r>
            </w:ins>
            <w:del w:id="459" w:author="Турлоева Айша Бадрудиновна" w:date="2025-02-05T15:30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име</w:delText>
              </w:r>
              <w:r w:rsidR="005A03B9" w:rsidDel="001C1E18">
                <w:rPr>
                  <w:bCs/>
                  <w:i/>
                  <w:iCs/>
                  <w:lang w:val="ky-KG" w:eastAsia="en-AU"/>
                </w:rPr>
                <w:delText>е</w:delText>
              </w:r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т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 xml:space="preserve"> опыт председательствования на совещаниях и достижения консенсуса по спорным вопросам; и</w:t>
            </w:r>
          </w:p>
          <w:p w14:paraId="18379B8A" w14:textId="2985B36E" w:rsidR="005449EC" w:rsidRPr="00921980" w:rsidRDefault="001C1E18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ins w:id="460" w:author="Турлоева Айша Бадрудиновна" w:date="2025-02-05T15:30:00Z">
              <w:r>
                <w:rPr>
                  <w:bCs/>
                  <w:i/>
                  <w:iCs/>
                  <w:lang w:eastAsia="en-AU"/>
                </w:rPr>
                <w:t xml:space="preserve">Обладать </w:t>
              </w:r>
            </w:ins>
            <w:del w:id="461" w:author="Турлоева Айша Бадрудиновна" w:date="2025-02-05T15:30:00Z"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облада</w:delText>
              </w:r>
              <w:r w:rsidR="005A03B9" w:rsidDel="001C1E18">
                <w:rPr>
                  <w:bCs/>
                  <w:i/>
                  <w:iCs/>
                  <w:lang w:val="ky-KG" w:eastAsia="en-AU"/>
                </w:rPr>
                <w:delText>е</w:delText>
              </w:r>
              <w:r w:rsidR="005449EC" w:rsidRPr="00921980" w:rsidDel="001C1E18">
                <w:rPr>
                  <w:bCs/>
                  <w:i/>
                  <w:iCs/>
                  <w:lang w:eastAsia="en-AU"/>
                </w:rPr>
                <w:delText>т</w:delText>
              </w:r>
            </w:del>
            <w:r w:rsidR="005449EC" w:rsidRPr="00921980">
              <w:rPr>
                <w:bCs/>
                <w:i/>
                <w:iCs/>
                <w:lang w:eastAsia="en-AU"/>
              </w:rPr>
              <w:t xml:space="preserve"> хорошими навыками межличностного общения.</w:t>
            </w:r>
          </w:p>
          <w:p w14:paraId="2856C23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365A3F4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  <w:r w:rsidRPr="00921980">
              <w:rPr>
                <w:b/>
                <w:bCs/>
                <w:i/>
                <w:iCs/>
                <w:lang w:val="en-GB" w:eastAsia="en-AU"/>
              </w:rPr>
              <w:t>IAF</w:t>
            </w:r>
            <w:r w:rsidRPr="00921980">
              <w:rPr>
                <w:b/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ILAC</w:t>
            </w:r>
            <w:r w:rsidRPr="00921980">
              <w:rPr>
                <w:b/>
                <w:bCs/>
                <w:i/>
                <w:iCs/>
                <w:lang w:eastAsia="en-AU"/>
              </w:rPr>
              <w:t>-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A</w:t>
            </w:r>
            <w:r w:rsidRPr="00921980">
              <w:rPr>
                <w:b/>
                <w:bCs/>
                <w:i/>
                <w:iCs/>
                <w:lang w:eastAsia="en-AU"/>
              </w:rPr>
              <w:t>2: 01/2018 Приложение 1</w:t>
            </w:r>
          </w:p>
          <w:p w14:paraId="0D4F97AB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417A2E4C" w14:textId="7412CD01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 Руководитель группы независимых экспертов по</w:t>
            </w:r>
            <w:ins w:id="462" w:author="Турлоева Айша Бадрудиновна" w:date="2025-02-05T15:30:00Z">
              <w:r w:rsidR="001C1E18">
                <w:rPr>
                  <w:bCs/>
                  <w:i/>
                  <w:iCs/>
                  <w:lang w:eastAsia="en-AU"/>
                </w:rPr>
                <w:t xml:space="preserve"> паритетной</w:t>
              </w:r>
            </w:ins>
            <w:r w:rsidRPr="00921980">
              <w:rPr>
                <w:bCs/>
                <w:i/>
                <w:iCs/>
                <w:lang w:eastAsia="en-AU"/>
              </w:rPr>
              <w:t xml:space="preserve"> оценке</w:t>
            </w:r>
          </w:p>
          <w:p w14:paraId="074EF5C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7B377070" w14:textId="04A3FC5C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1.5.3.1 ... руководитель группы должен уметь управлять </w:t>
            </w:r>
            <w:ins w:id="463" w:author="Турлоева Айша Бадрудиновна" w:date="2025-02-05T15:31:00Z">
              <w:r w:rsidR="001C1E18">
                <w:rPr>
                  <w:bCs/>
                  <w:i/>
                  <w:iCs/>
                  <w:lang w:eastAsia="en-AU"/>
                </w:rPr>
                <w:t xml:space="preserve">паритетной </w:t>
              </w:r>
            </w:ins>
            <w:r w:rsidRPr="00921980">
              <w:rPr>
                <w:bCs/>
                <w:i/>
                <w:iCs/>
                <w:lang w:eastAsia="en-AU"/>
              </w:rPr>
              <w:t xml:space="preserve">оценкой, эффективно руководить </w:t>
            </w:r>
            <w:proofErr w:type="gramStart"/>
            <w:r w:rsidRPr="00921980">
              <w:rPr>
                <w:bCs/>
                <w:i/>
                <w:iCs/>
                <w:lang w:eastAsia="en-AU"/>
              </w:rPr>
              <w:t>группой по</w:t>
            </w:r>
            <w:ins w:id="464" w:author="Турлоева Айша Бадрудиновна" w:date="2025-02-05T15:31:00Z">
              <w:r w:rsidR="001C1E18">
                <w:rPr>
                  <w:bCs/>
                  <w:i/>
                  <w:iCs/>
                  <w:lang w:eastAsia="en-AU"/>
                </w:rPr>
                <w:t xml:space="preserve"> паритетной</w:t>
              </w:r>
            </w:ins>
            <w:r w:rsidRPr="00921980">
              <w:rPr>
                <w:bCs/>
                <w:i/>
                <w:iCs/>
                <w:lang w:eastAsia="en-AU"/>
              </w:rPr>
              <w:t xml:space="preserve"> оценке</w:t>
            </w:r>
            <w:proofErr w:type="gramEnd"/>
            <w:r w:rsidRPr="00921980">
              <w:rPr>
                <w:bCs/>
                <w:i/>
                <w:iCs/>
                <w:lang w:eastAsia="en-AU"/>
              </w:rPr>
              <w:t xml:space="preserve">, планировать и контролировать вклад отдельных </w:t>
            </w:r>
            <w:ins w:id="465" w:author="Турлоева Айша Бадрудиновна" w:date="2025-02-05T15:31:00Z">
              <w:r w:rsidR="001C1E18">
                <w:rPr>
                  <w:bCs/>
                  <w:i/>
                  <w:iCs/>
                  <w:lang w:eastAsia="en-AU"/>
                </w:rPr>
                <w:t xml:space="preserve">паритетных оценщиков </w:t>
              </w:r>
            </w:ins>
            <w:del w:id="466" w:author="Турлоева Айша Бадрудиновна" w:date="2025-02-05T15:31:00Z">
              <w:r w:rsidRPr="00921980" w:rsidDel="001C1E18">
                <w:rPr>
                  <w:bCs/>
                  <w:i/>
                  <w:iCs/>
                  <w:lang w:eastAsia="en-AU"/>
                </w:rPr>
                <w:delText xml:space="preserve">членов </w:delText>
              </w:r>
              <w:r w:rsidRPr="003A1F71" w:rsidDel="001C1E18">
                <w:rPr>
                  <w:bCs/>
                  <w:i/>
                  <w:iCs/>
                  <w:strike/>
                  <w:highlight w:val="yellow"/>
                  <w:lang w:eastAsia="en-AU"/>
                </w:rPr>
                <w:delText>команды</w:delText>
              </w:r>
              <w:r w:rsidRPr="00921980" w:rsidDel="001C1E18">
                <w:rPr>
                  <w:bCs/>
                  <w:i/>
                  <w:iCs/>
                  <w:lang w:eastAsia="en-AU"/>
                </w:rPr>
                <w:delText xml:space="preserve"> </w:delText>
              </w:r>
              <w:r w:rsidR="003A1F71" w:rsidRPr="003A1F71" w:rsidDel="001C1E18">
                <w:rPr>
                  <w:bCs/>
                  <w:i/>
                  <w:iCs/>
                  <w:color w:val="FF0000"/>
                  <w:lang w:eastAsia="en-AU"/>
                </w:rPr>
                <w:delText xml:space="preserve">группы по оценке </w:delText>
              </w:r>
            </w:del>
            <w:r w:rsidRPr="00921980">
              <w:rPr>
                <w:bCs/>
                <w:i/>
                <w:iCs/>
                <w:lang w:eastAsia="en-AU"/>
              </w:rPr>
              <w:t>и четко и сжато сообщать о результатах оценки.</w:t>
            </w:r>
          </w:p>
          <w:p w14:paraId="18E16BC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AF08B22" w14:textId="2A2E3BFE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1.5.3.2 Руководитель группы должен </w:t>
            </w:r>
            <w:del w:id="467" w:author="Турлоева Айша Бадрудиновна" w:date="2025-02-05T15:31:00Z">
              <w:r w:rsidRPr="00921980" w:rsidDel="00990ECD">
                <w:rPr>
                  <w:bCs/>
                  <w:i/>
                  <w:iCs/>
                  <w:lang w:eastAsia="en-AU"/>
                </w:rPr>
                <w:delText>иметь возможность</w:delText>
              </w:r>
            </w:del>
            <w:ins w:id="468" w:author="Турлоева Айша Бадрудиновна" w:date="2025-02-05T15:32:00Z">
              <w:r w:rsidR="00990ECD">
                <w:rPr>
                  <w:bCs/>
                  <w:i/>
                  <w:iCs/>
                  <w:lang w:eastAsia="en-AU"/>
                </w:rPr>
                <w:t xml:space="preserve"> </w:t>
              </w:r>
            </w:ins>
            <w:ins w:id="469" w:author="Турлоева Айша Бадрудиновна" w:date="2025-02-05T15:31:00Z">
              <w:r w:rsidR="00990ECD">
                <w:rPr>
                  <w:bCs/>
                  <w:i/>
                  <w:iCs/>
                  <w:lang w:eastAsia="en-AU"/>
                </w:rPr>
                <w:t>уметь</w:t>
              </w:r>
            </w:ins>
            <w:r w:rsidRPr="00921980">
              <w:rPr>
                <w:bCs/>
                <w:i/>
                <w:iCs/>
                <w:lang w:eastAsia="en-AU"/>
              </w:rPr>
              <w:t xml:space="preserve"> обсуждать цели и влияние услуг по аккредитации с руководством и персоналом </w:t>
            </w:r>
            <w:ins w:id="470" w:author="Турлоева Айша Бадрудиновна" w:date="2025-02-05T15:32:00Z">
              <w:r w:rsidR="00990ECD">
                <w:rPr>
                  <w:bCs/>
                  <w:i/>
                  <w:iCs/>
                  <w:lang w:eastAsia="en-AU"/>
                </w:rPr>
                <w:t xml:space="preserve">органа по аккредитации </w:t>
              </w:r>
            </w:ins>
            <w:del w:id="471" w:author="Турлоева Айша Бадрудиновна" w:date="2025-02-05T15:32:00Z">
              <w:r w:rsidRPr="00921980" w:rsidDel="00990ECD">
                <w:rPr>
                  <w:bCs/>
                  <w:i/>
                  <w:iCs/>
                  <w:lang w:val="en-GB" w:eastAsia="en-AU"/>
                </w:rPr>
                <w:delText>AB</w:delText>
              </w:r>
            </w:del>
            <w:r w:rsidRPr="00921980">
              <w:rPr>
                <w:bCs/>
                <w:i/>
                <w:iCs/>
                <w:lang w:eastAsia="en-AU"/>
              </w:rPr>
              <w:t>, основываясь на своих знаниях об услугах органа по аккредитации, их (деловом и нормативном) контексте и связанны</w:t>
            </w:r>
            <w:ins w:id="472" w:author="Турлоева Айша Бадрудиновна" w:date="2025-02-05T15:32:00Z">
              <w:r w:rsidR="00990ECD">
                <w:rPr>
                  <w:bCs/>
                  <w:i/>
                  <w:iCs/>
                  <w:lang w:eastAsia="en-AU"/>
                </w:rPr>
                <w:t>х</w:t>
              </w:r>
            </w:ins>
            <w:del w:id="473" w:author="Турлоева Айша Бадрудиновна" w:date="2025-02-05T15:32:00Z">
              <w:r w:rsidRPr="00921980" w:rsidDel="00990ECD">
                <w:rPr>
                  <w:bCs/>
                  <w:i/>
                  <w:iCs/>
                  <w:lang w:eastAsia="en-AU"/>
                </w:rPr>
                <w:delText>е</w:delText>
              </w:r>
            </w:del>
            <w:r w:rsidRPr="00921980">
              <w:rPr>
                <w:bCs/>
                <w:i/>
                <w:iCs/>
                <w:lang w:eastAsia="en-AU"/>
              </w:rPr>
              <w:t xml:space="preserve"> с этим риск</w:t>
            </w:r>
            <w:ins w:id="474" w:author="Турлоева Айша Бадрудиновна" w:date="2025-02-05T15:32:00Z">
              <w:r w:rsidR="00990ECD">
                <w:rPr>
                  <w:bCs/>
                  <w:i/>
                  <w:iCs/>
                  <w:lang w:eastAsia="en-AU"/>
                </w:rPr>
                <w:t>ами</w:t>
              </w:r>
            </w:ins>
            <w:del w:id="475" w:author="Турлоева Айша Бадрудиновна" w:date="2025-02-05T15:32:00Z">
              <w:r w:rsidRPr="00921980" w:rsidDel="00990ECD">
                <w:rPr>
                  <w:bCs/>
                  <w:i/>
                  <w:iCs/>
                  <w:lang w:eastAsia="en-AU"/>
                </w:rPr>
                <w:delText>и</w:delText>
              </w:r>
            </w:del>
            <w:r w:rsidRPr="00921980">
              <w:rPr>
                <w:bCs/>
                <w:i/>
                <w:iCs/>
                <w:lang w:eastAsia="en-AU"/>
              </w:rPr>
              <w:t xml:space="preserve">. </w:t>
            </w:r>
          </w:p>
          <w:p w14:paraId="19166907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C7E493" w14:textId="71BB18F4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1.5.3.3 Руководитель </w:t>
            </w:r>
            <w:ins w:id="476" w:author="Турлоева Айша Бадрудиновна" w:date="2025-02-05T15:32:00Z">
              <w:r w:rsidR="00990ECD">
                <w:rPr>
                  <w:bCs/>
                  <w:i/>
                  <w:iCs/>
                  <w:lang w:eastAsia="en-AU"/>
                </w:rPr>
                <w:t>пари</w:t>
              </w:r>
            </w:ins>
            <w:ins w:id="477" w:author="Турлоева Айша Бадрудиновна" w:date="2025-02-05T15:33:00Z">
              <w:r w:rsidR="00990ECD">
                <w:rPr>
                  <w:bCs/>
                  <w:i/>
                  <w:iCs/>
                  <w:lang w:eastAsia="en-AU"/>
                </w:rPr>
                <w:t xml:space="preserve">тетной оценки </w:t>
              </w:r>
            </w:ins>
            <w:del w:id="478" w:author="Турлоева Айша Бадрудиновна" w:date="2025-02-05T15:32:00Z">
              <w:r w:rsidRPr="00921980" w:rsidDel="00990ECD">
                <w:rPr>
                  <w:bCs/>
                  <w:i/>
                  <w:iCs/>
                  <w:lang w:eastAsia="en-AU"/>
                </w:rPr>
                <w:delText>группы</w:delText>
              </w:r>
            </w:del>
            <w:r w:rsidRPr="00921980">
              <w:rPr>
                <w:bCs/>
                <w:i/>
                <w:iCs/>
                <w:lang w:eastAsia="en-AU"/>
              </w:rPr>
              <w:t xml:space="preserve"> должен быть способен понимать вопросы, поднятые другими членами группы в областях аккредитации, которые выходят за рамки его / ее компетенции. </w:t>
            </w:r>
          </w:p>
          <w:p w14:paraId="0E988344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F09376" w14:textId="190809BE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1.5.3.4 На основе своих навыков межличностного общения руководитель группы должен быть способен оптимизировать работу </w:t>
            </w:r>
            <w:ins w:id="479" w:author="Турлоева Айша Бадрудиновна" w:date="2025-02-05T15:33:00Z">
              <w:r w:rsidR="00990ECD">
                <w:rPr>
                  <w:bCs/>
                  <w:i/>
                  <w:iCs/>
                  <w:lang w:eastAsia="en-AU"/>
                </w:rPr>
                <w:t xml:space="preserve">паритетной </w:t>
              </w:r>
            </w:ins>
            <w:del w:id="480" w:author="Турлоева Айша Бадрудиновна" w:date="2025-02-05T15:33:00Z">
              <w:r w:rsidRPr="00921980" w:rsidDel="00990ECD">
                <w:rPr>
                  <w:bCs/>
                  <w:i/>
                  <w:iCs/>
                  <w:lang w:eastAsia="en-AU"/>
                </w:rPr>
                <w:delText xml:space="preserve">группы по </w:delText>
              </w:r>
            </w:del>
            <w:r w:rsidRPr="00921980">
              <w:rPr>
                <w:bCs/>
                <w:i/>
                <w:iCs/>
                <w:lang w:eastAsia="en-AU"/>
              </w:rPr>
              <w:t>оценк</w:t>
            </w:r>
            <w:ins w:id="481" w:author="Турлоева Айша Бадрудиновна" w:date="2025-02-05T15:33:00Z">
              <w:r w:rsidR="00990ECD">
                <w:rPr>
                  <w:bCs/>
                  <w:i/>
                  <w:iCs/>
                  <w:lang w:eastAsia="en-AU"/>
                </w:rPr>
                <w:t>и</w:t>
              </w:r>
            </w:ins>
            <w:del w:id="482" w:author="Турлоева Айша Бадрудиновна" w:date="2025-02-05T15:33:00Z">
              <w:r w:rsidRPr="00921980" w:rsidDel="00990ECD">
                <w:rPr>
                  <w:bCs/>
                  <w:i/>
                  <w:iCs/>
                  <w:lang w:eastAsia="en-AU"/>
                </w:rPr>
                <w:delText>е</w:delText>
              </w:r>
            </w:del>
            <w:r w:rsidRPr="00921980">
              <w:rPr>
                <w:bCs/>
                <w:i/>
                <w:iCs/>
                <w:lang w:eastAsia="en-AU"/>
              </w:rPr>
              <w:t xml:space="preserve"> с учетом сильных и слабых сторон отдельных </w:t>
            </w:r>
            <w:r w:rsidR="003A1F71" w:rsidRPr="003A1F71">
              <w:rPr>
                <w:bCs/>
                <w:i/>
                <w:iCs/>
                <w:color w:val="FF0000"/>
                <w:lang w:eastAsia="en-AU"/>
              </w:rPr>
              <w:t>её</w:t>
            </w:r>
            <w:r w:rsidR="003A1F71">
              <w:rPr>
                <w:bCs/>
                <w:i/>
                <w:iCs/>
                <w:lang w:eastAsia="en-AU"/>
              </w:rPr>
              <w:t xml:space="preserve"> </w:t>
            </w:r>
            <w:del w:id="483" w:author="Турлоева Айша Бадрудиновна" w:date="2025-02-05T15:33:00Z">
              <w:r w:rsidRPr="00921980" w:rsidDel="00990ECD">
                <w:rPr>
                  <w:bCs/>
                  <w:i/>
                  <w:iCs/>
                  <w:lang w:eastAsia="en-AU"/>
                </w:rPr>
                <w:delText xml:space="preserve">членов </w:delText>
              </w:r>
              <w:r w:rsidRPr="003A1F71" w:rsidDel="00990ECD">
                <w:rPr>
                  <w:bCs/>
                  <w:i/>
                  <w:iCs/>
                  <w:strike/>
                  <w:highlight w:val="yellow"/>
                  <w:lang w:eastAsia="en-AU"/>
                </w:rPr>
                <w:delText>команды</w:delText>
              </w:r>
            </w:del>
            <w:ins w:id="484" w:author="Турлоева Айша Бадрудиновна" w:date="2025-02-05T15:33:00Z">
              <w:r w:rsidR="00990ECD">
                <w:rPr>
                  <w:bCs/>
                  <w:i/>
                  <w:iCs/>
                  <w:lang w:eastAsia="en-AU"/>
                </w:rPr>
                <w:t>паритетных оценщиков</w:t>
              </w:r>
            </w:ins>
          </w:p>
          <w:p w14:paraId="2755BB7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F063E91" w14:textId="6DAE82BF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1.5.3.5 Руководитель группы должен иметь возможность принимать решения о классификации результатов и об их закрытии на основе </w:t>
            </w:r>
            <w:proofErr w:type="gramStart"/>
            <w:r w:rsidRPr="00921980">
              <w:rPr>
                <w:bCs/>
                <w:i/>
                <w:iCs/>
                <w:lang w:eastAsia="en-AU"/>
              </w:rPr>
              <w:t xml:space="preserve">рекомендаций </w:t>
            </w:r>
            <w:del w:id="485" w:author="Турлоева Айша Бадрудиновна" w:date="2025-02-05T15:33:00Z">
              <w:r w:rsidRPr="00921980" w:rsidDel="00990ECD">
                <w:rPr>
                  <w:bCs/>
                  <w:i/>
                  <w:iCs/>
                  <w:lang w:eastAsia="en-AU"/>
                </w:rPr>
                <w:delText>членов группы</w:delText>
              </w:r>
            </w:del>
            <w:ins w:id="486" w:author="Турлоева Айша Бадрудиновна" w:date="2025-02-05T15:34:00Z">
              <w:r w:rsidR="00990ECD">
                <w:rPr>
                  <w:bCs/>
                  <w:i/>
                  <w:iCs/>
                  <w:lang w:eastAsia="en-AU"/>
                </w:rPr>
                <w:t xml:space="preserve"> </w:t>
              </w:r>
            </w:ins>
            <w:ins w:id="487" w:author="Турлоева Айша Бадрудиновна" w:date="2025-02-05T15:33:00Z">
              <w:r w:rsidR="00990ECD">
                <w:rPr>
                  <w:bCs/>
                  <w:i/>
                  <w:iCs/>
                  <w:lang w:eastAsia="en-AU"/>
                </w:rPr>
                <w:t>паритетных</w:t>
              </w:r>
              <w:proofErr w:type="gramEnd"/>
              <w:r w:rsidR="00990ECD">
                <w:rPr>
                  <w:bCs/>
                  <w:i/>
                  <w:iCs/>
                  <w:lang w:eastAsia="en-AU"/>
                </w:rPr>
                <w:t xml:space="preserve"> </w:t>
              </w:r>
            </w:ins>
            <w:ins w:id="488" w:author="Турлоева Айша Бадрудиновна" w:date="2025-02-05T15:34:00Z">
              <w:r w:rsidR="00990ECD">
                <w:rPr>
                  <w:bCs/>
                  <w:i/>
                  <w:iCs/>
                  <w:lang w:eastAsia="en-AU"/>
                </w:rPr>
                <w:t xml:space="preserve">оценщиков </w:t>
              </w:r>
            </w:ins>
            <w:r w:rsidRPr="00921980">
              <w:rPr>
                <w:bCs/>
                <w:i/>
                <w:iCs/>
                <w:lang w:eastAsia="en-AU"/>
              </w:rPr>
              <w:t xml:space="preserve">. </w:t>
            </w:r>
          </w:p>
          <w:p w14:paraId="4D9B1532" w14:textId="12EFE722" w:rsidR="005449EC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882C6B8" w14:textId="77777777" w:rsidR="000835D8" w:rsidRPr="000835D8" w:rsidRDefault="000835D8" w:rsidP="000835D8">
            <w:pPr>
              <w:rPr>
                <w:lang w:eastAsia="en-AU"/>
              </w:rPr>
            </w:pPr>
          </w:p>
          <w:p w14:paraId="5188F4CE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lastRenderedPageBreak/>
              <w:t xml:space="preserve">1.5.3.6 Руководитель группы должен иметь возможность председательствовать на собраниях и достигать консенсуса по деликатным вопросам. </w:t>
            </w:r>
          </w:p>
          <w:p w14:paraId="0E24744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78DA1C9" w14:textId="6BEFF209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1.5.3.7 Руководитель группы должен иметь возможность отчитываться перед комитетом по принятию решений и представлять рекомендации, принимая во внимание выводы всех </w:t>
            </w:r>
            <w:ins w:id="489" w:author="Турлоева Айша Бадрудиновна" w:date="2025-02-05T15:34:00Z">
              <w:r w:rsidR="00990ECD">
                <w:rPr>
                  <w:bCs/>
                  <w:i/>
                  <w:iCs/>
                  <w:lang w:eastAsia="en-AU"/>
                </w:rPr>
                <w:t xml:space="preserve">паритетных оценщиков </w:t>
              </w:r>
            </w:ins>
            <w:del w:id="490" w:author="Турлоева Айша Бадрудиновна" w:date="2025-02-05T15:34:00Z">
              <w:r w:rsidRPr="00921980" w:rsidDel="00990ECD">
                <w:rPr>
                  <w:bCs/>
                  <w:i/>
                  <w:iCs/>
                  <w:lang w:eastAsia="en-AU"/>
                </w:rPr>
                <w:delText>членов группы</w:delText>
              </w:r>
            </w:del>
            <w:r w:rsidRPr="00921980">
              <w:rPr>
                <w:bCs/>
                <w:i/>
                <w:iCs/>
                <w:lang w:eastAsia="en-AU"/>
              </w:rPr>
              <w:t xml:space="preserve">, в соответствии с требованиями </w:t>
            </w:r>
            <w:r w:rsidR="005A03B9">
              <w:rPr>
                <w:bCs/>
                <w:i/>
                <w:iCs/>
                <w:lang w:val="ky-KG" w:eastAsia="en-AU"/>
              </w:rPr>
              <w:t>о</w:t>
            </w:r>
            <w:r w:rsidRPr="00921980">
              <w:rPr>
                <w:bCs/>
                <w:i/>
                <w:iCs/>
                <w:lang w:eastAsia="en-AU"/>
              </w:rPr>
              <w:t xml:space="preserve">рганизации. </w:t>
            </w:r>
          </w:p>
        </w:tc>
        <w:tc>
          <w:tcPr>
            <w:tcW w:w="114" w:type="pct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845543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7E2DB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1680C9E3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F029D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Комментарии</w:t>
            </w:r>
          </w:p>
        </w:tc>
      </w:tr>
      <w:tr w:rsidR="005449EC" w:rsidRPr="00921980" w14:paraId="20941E33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DBB37" w14:textId="140D1D74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Перечисляют две ключевые сильные стороны</w:t>
            </w:r>
            <w:ins w:id="491" w:author="Турлоева Айша Бадрудиновна" w:date="2025-02-05T15:34:00Z">
              <w:r w:rsidR="00990ECD">
                <w:rPr>
                  <w:bCs/>
                  <w:iCs/>
                  <w:lang w:eastAsia="en-AU"/>
                </w:rPr>
                <w:t xml:space="preserve"> паритетного</w:t>
              </w:r>
            </w:ins>
            <w:r w:rsidRPr="00921980">
              <w:rPr>
                <w:bCs/>
                <w:iCs/>
                <w:lang w:eastAsia="en-AU"/>
              </w:rPr>
              <w:t xml:space="preserve"> оценщика / эксперта:</w:t>
            </w:r>
          </w:p>
        </w:tc>
      </w:tr>
      <w:tr w:rsidR="005449EC" w:rsidRPr="00921980" w14:paraId="1A7D2D0B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574F9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95FFA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782D32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35B92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0C721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7849254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B2203" w14:textId="59FBB324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Предложите две области улучшения будущих </w:t>
            </w:r>
            <w:ins w:id="492" w:author="Турлоева Айша Бадрудиновна" w:date="2025-02-05T15:34:00Z">
              <w:r w:rsidR="00990ECD">
                <w:rPr>
                  <w:bCs/>
                  <w:iCs/>
                  <w:lang w:eastAsia="en-AU"/>
                </w:rPr>
                <w:t xml:space="preserve">паритетных </w:t>
              </w:r>
            </w:ins>
            <w:r w:rsidRPr="00921980">
              <w:rPr>
                <w:bCs/>
                <w:iCs/>
                <w:lang w:eastAsia="en-AU"/>
              </w:rPr>
              <w:t>оценок:</w:t>
            </w:r>
          </w:p>
        </w:tc>
      </w:tr>
      <w:tr w:rsidR="005449EC" w:rsidRPr="00921980" w14:paraId="215E467D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EE4DB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2793C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580AB4E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C2FE9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AE47F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D04C30F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CADF48" w14:textId="190E4A55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Есть ли какие-либо проблемы с пониманием, компетентностью или доступностью данного</w:t>
            </w:r>
            <w:ins w:id="493" w:author="Турлоева Айша Бадрудиновна" w:date="2025-02-05T15:35:00Z">
              <w:r w:rsidR="00990ECD">
                <w:rPr>
                  <w:bCs/>
                  <w:iCs/>
                  <w:lang w:eastAsia="en-AU"/>
                </w:rPr>
                <w:t xml:space="preserve"> паритетного</w:t>
              </w:r>
            </w:ins>
            <w:r w:rsidRPr="00921980">
              <w:rPr>
                <w:bCs/>
                <w:iCs/>
                <w:lang w:eastAsia="en-AU"/>
              </w:rPr>
              <w:t xml:space="preserve"> оценщика или в их взаимодействии с оцениваемым органом по аккредитации или другими членами </w:t>
            </w:r>
            <w:r w:rsidR="005A03B9">
              <w:rPr>
                <w:bCs/>
                <w:iCs/>
                <w:lang w:val="ky-KG" w:eastAsia="en-AU"/>
              </w:rPr>
              <w:t>группы</w:t>
            </w:r>
            <w:r w:rsidRPr="00921980">
              <w:rPr>
                <w:bCs/>
                <w:iCs/>
                <w:lang w:eastAsia="en-AU"/>
              </w:rPr>
              <w:t>, которые вызывают опасения по поводу эффективности их оценочной деятельности?</w:t>
            </w:r>
          </w:p>
          <w:p w14:paraId="5AE48D12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6224506C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BBCFE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Любые дополнительные комментарии:</w:t>
            </w:r>
          </w:p>
        </w:tc>
      </w:tr>
      <w:tr w:rsidR="005449EC" w:rsidRPr="00921980" w14:paraId="53C96573" w14:textId="77777777" w:rsidTr="005A03B9">
        <w:trPr>
          <w:gridAfter w:val="1"/>
          <w:wAfter w:w="21" w:type="pct"/>
          <w:trHeight w:val="680"/>
        </w:trPr>
        <w:tc>
          <w:tcPr>
            <w:tcW w:w="4979" w:type="pct"/>
            <w:gridSpan w:val="1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2E283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07E5E16" w14:textId="77777777" w:rsidTr="005A03B9">
        <w:trPr>
          <w:gridAfter w:val="1"/>
          <w:wAfter w:w="21" w:type="pct"/>
          <w:trHeight w:val="454"/>
        </w:trPr>
        <w:tc>
          <w:tcPr>
            <w:tcW w:w="986" w:type="pct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045D1B4" w14:textId="6270406F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ins w:id="494" w:author="Турлоева Айша Бадрудиновна" w:date="2025-02-05T15:35:00Z">
              <w:r w:rsidR="00990ECD">
                <w:rPr>
                  <w:bCs/>
                  <w:iCs/>
                  <w:lang w:eastAsia="en-AU"/>
                </w:rPr>
                <w:t xml:space="preserve">паритетной оценки </w:t>
              </w:r>
            </w:ins>
            <w:del w:id="495" w:author="Турлоева Айша Бадрудиновна" w:date="2025-02-05T15:35:00Z">
              <w:r w:rsidRPr="00921980" w:rsidDel="00990ECD">
                <w:rPr>
                  <w:bCs/>
                  <w:iCs/>
                  <w:lang w:val="en-NZ" w:eastAsia="en-AU"/>
                </w:rPr>
                <w:delText>группы</w:delText>
              </w:r>
            </w:del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8AD9E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77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75CE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Дата:</w:t>
            </w:r>
          </w:p>
        </w:tc>
        <w:tc>
          <w:tcPr>
            <w:tcW w:w="1682" w:type="pct"/>
            <w:gridSpan w:val="8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13AA7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9451346" w14:textId="77777777" w:rsidTr="005A03B9">
        <w:trPr>
          <w:gridAfter w:val="1"/>
          <w:wAfter w:w="21" w:type="pct"/>
          <w:trHeight w:val="170"/>
        </w:trPr>
        <w:tc>
          <w:tcPr>
            <w:tcW w:w="986" w:type="pct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EC2BD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540" w:type="pct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5A9347" w14:textId="40E53741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0835D8">
              <w:rPr>
                <w:bCs/>
                <w:iCs/>
                <w:lang w:val="ky-KG" w:eastAsia="en-AU"/>
              </w:rPr>
              <w:t>ФИО,</w:t>
            </w:r>
            <w:r w:rsidRPr="00921980">
              <w:rPr>
                <w:bCs/>
                <w:iCs/>
                <w:lang w:val="en-NZ" w:eastAsia="en-AU"/>
              </w:rPr>
              <w:t xml:space="preserve"> подпись)</w:t>
            </w:r>
          </w:p>
        </w:tc>
        <w:tc>
          <w:tcPr>
            <w:tcW w:w="771" w:type="pct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D0C44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682" w:type="pct"/>
            <w:gridSpan w:val="8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079454" w14:textId="1D7949D6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(Заполнени</w:t>
            </w:r>
            <w:r w:rsidR="00C806C5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этой формы)</w:t>
            </w:r>
          </w:p>
          <w:p w14:paraId="0BD22E4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</w:tbl>
    <w:p w14:paraId="5DC1A3FB" w14:textId="77777777" w:rsidR="002535F8" w:rsidRPr="00657DB3" w:rsidRDefault="002535F8" w:rsidP="000F0777">
      <w:pPr>
        <w:rPr>
          <w:b/>
          <w:i/>
          <w:lang w:eastAsia="en-AU"/>
        </w:rPr>
      </w:pPr>
    </w:p>
    <w:p w14:paraId="222D8F46" w14:textId="5AF6B7B6" w:rsidR="009F279A" w:rsidRDefault="005A03B9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496" w:name="_Toc179980456"/>
      <w:r>
        <w:rPr>
          <w:b/>
          <w:sz w:val="28"/>
          <w:szCs w:val="28"/>
          <w:lang w:val="ky-KG"/>
        </w:rPr>
        <w:t>Нормативные с</w:t>
      </w:r>
      <w:r w:rsidR="004F0124">
        <w:rPr>
          <w:b/>
          <w:sz w:val="28"/>
          <w:szCs w:val="28"/>
        </w:rPr>
        <w:t>сылки</w:t>
      </w:r>
      <w:bookmarkEnd w:id="282"/>
      <w:bookmarkEnd w:id="496"/>
      <w:r w:rsidR="004F0124">
        <w:rPr>
          <w:b/>
          <w:sz w:val="28"/>
          <w:szCs w:val="28"/>
        </w:rPr>
        <w:t xml:space="preserve"> </w:t>
      </w:r>
    </w:p>
    <w:p w14:paraId="2C105D6C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14:paraId="0ADCC44A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14:paraId="0BD0F6B9" w14:textId="3410B2DA" w:rsidR="00770770" w:rsidRPr="00BB37FB" w:rsidRDefault="00770770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>1 Многостороннее соглашение IAF/ILAC о взаимном признании. Требования и процедуры по паритетной оценке региональной группы</w:t>
      </w:r>
      <w:r w:rsidR="00BB37FB">
        <w:rPr>
          <w:sz w:val="28"/>
          <w:szCs w:val="28"/>
          <w:lang w:val="ky-KG"/>
        </w:rPr>
        <w:t>;</w:t>
      </w:r>
    </w:p>
    <w:p w14:paraId="6A95D0F9" w14:textId="7FAA2A16" w:rsidR="0011336B" w:rsidRPr="00BB37FB" w:rsidRDefault="0011336B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r w:rsidRPr="00F351C4">
        <w:rPr>
          <w:sz w:val="28"/>
          <w:szCs w:val="28"/>
        </w:rPr>
        <w:t xml:space="preserve"> отдельного органа по аккредитации</w:t>
      </w:r>
      <w:r w:rsidR="00BB37FB">
        <w:rPr>
          <w:sz w:val="28"/>
          <w:szCs w:val="28"/>
          <w:lang w:val="ky-KG"/>
        </w:rPr>
        <w:t>;</w:t>
      </w:r>
    </w:p>
    <w:p w14:paraId="48BA3A0D" w14:textId="3E1D867A" w:rsidR="00AD03ED" w:rsidRPr="00BB37FB" w:rsidRDefault="0011336B" w:rsidP="00BB37FB">
      <w:pPr>
        <w:ind w:left="-709" w:firstLine="567"/>
        <w:jc w:val="both"/>
        <w:rPr>
          <w:b/>
          <w:sz w:val="28"/>
          <w:szCs w:val="28"/>
          <w:lang w:val="ky-KG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  <w:r w:rsidR="00BB37FB">
        <w:rPr>
          <w:sz w:val="28"/>
          <w:szCs w:val="28"/>
          <w:lang w:val="ky-KG"/>
        </w:rPr>
        <w:t>.</w:t>
      </w:r>
    </w:p>
    <w:sectPr w:rsidR="00AD03ED" w:rsidRPr="00BB37FB" w:rsidSect="0013460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F9735" w14:textId="77777777" w:rsidR="00490BEC" w:rsidRDefault="00490BEC" w:rsidP="006802CE">
      <w:r>
        <w:separator/>
      </w:r>
    </w:p>
  </w:endnote>
  <w:endnote w:type="continuationSeparator" w:id="0">
    <w:p w14:paraId="0120CCFA" w14:textId="77777777" w:rsidR="00490BEC" w:rsidRDefault="00490BEC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45FB2" w14:textId="77777777" w:rsidR="00E64BEA" w:rsidRDefault="00E64B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9115" w14:textId="77777777" w:rsidR="00FD3A3A" w:rsidRPr="0039404D" w:rsidRDefault="00FD3A3A" w:rsidP="003C6897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C6897">
      <w:rPr>
        <w:i/>
        <w:iCs/>
      </w:rPr>
      <w:t xml:space="preserve"> </w:t>
    </w: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78819623" w14:textId="77777777" w:rsidR="00FD3A3A" w:rsidRPr="0039404D" w:rsidRDefault="00FD3A3A" w:rsidP="003C6897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1E69AFCF" w14:textId="77777777" w:rsidR="00FD3A3A" w:rsidRPr="00106FC3" w:rsidRDefault="00FD3A3A" w:rsidP="008A1DFC">
    <w:pPr>
      <w:pStyle w:val="a5"/>
      <w:jc w:val="right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37588925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2051449343"/>
          <w:docPartObj>
            <w:docPartGallery w:val="Page Numbers (Top of Page)"/>
            <w:docPartUnique/>
          </w:docPartObj>
        </w:sdtPr>
        <w:sdtEndPr/>
        <w:sdtContent>
          <w:p w14:paraId="03E41FA6" w14:textId="77777777" w:rsidR="00FD3A3A" w:rsidRPr="002D2BBA" w:rsidRDefault="00FD3A3A" w:rsidP="002D2BBA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rFonts w:eastAsia="Calibri"/>
                <w:b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i/>
                <w:iCs/>
                <w:szCs w:val="22"/>
                <w:lang w:eastAsia="en-US"/>
              </w:rPr>
              <w:t>Контролируемый экземпляр размещен на сайте региональной организации по аккредитации</w:t>
            </w:r>
          </w:p>
          <w:p w14:paraId="619EE1F1" w14:textId="77777777" w:rsidR="00FD3A3A" w:rsidRPr="002D2BBA" w:rsidRDefault="00FD3A3A" w:rsidP="002D2BBA">
            <w:pPr>
              <w:tabs>
                <w:tab w:val="center" w:pos="4677"/>
                <w:tab w:val="right" w:pos="9355"/>
                <w:tab w:val="right" w:pos="9781"/>
              </w:tabs>
              <w:ind w:left="-567" w:firstLine="283"/>
              <w:jc w:val="center"/>
              <w:rPr>
                <w:rFonts w:eastAsia="Calibri"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b/>
                <w:i/>
                <w:iCs/>
                <w:szCs w:val="22"/>
                <w:lang w:eastAsia="en-US"/>
              </w:rPr>
              <w:t>Сохраненный или распечатанный документ не является контролируемым экземпляром</w:t>
            </w:r>
          </w:p>
          <w:p w14:paraId="274ED50F" w14:textId="77777777" w:rsidR="00FD3A3A" w:rsidRPr="00F351C4" w:rsidRDefault="00490BEC" w:rsidP="00F351C4">
            <w:pPr>
              <w:pStyle w:val="a5"/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E67AE" w14:textId="77777777" w:rsidR="00FD3A3A" w:rsidRPr="0039404D" w:rsidRDefault="00FD3A3A" w:rsidP="00134603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6BBC40E5" w14:textId="77777777" w:rsidR="00FD3A3A" w:rsidRPr="0039404D" w:rsidRDefault="00FD3A3A" w:rsidP="00134603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00D48E5D" w14:textId="77777777" w:rsidR="00FD3A3A" w:rsidRDefault="00FD3A3A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88916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4162FC3" w14:textId="77777777" w:rsidR="00FD3A3A" w:rsidRPr="0039404D" w:rsidRDefault="00FD3A3A" w:rsidP="00134603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b/>
                <w:i/>
                <w:iCs/>
              </w:rPr>
            </w:pPr>
            <w:r w:rsidRPr="0039404D">
              <w:rPr>
                <w:i/>
                <w:iCs/>
              </w:rPr>
              <w:t xml:space="preserve">Контролируемый экземпляр размещен </w:t>
            </w:r>
            <w:r>
              <w:rPr>
                <w:i/>
                <w:iCs/>
              </w:rPr>
              <w:t>на сайте региональной организации по аккредитации</w:t>
            </w:r>
          </w:p>
          <w:p w14:paraId="22331FFD" w14:textId="77777777" w:rsidR="00FD3A3A" w:rsidRPr="0039404D" w:rsidRDefault="00FD3A3A" w:rsidP="00134603">
            <w:pPr>
              <w:pStyle w:val="a5"/>
              <w:tabs>
                <w:tab w:val="right" w:pos="9781"/>
              </w:tabs>
              <w:ind w:left="-567" w:firstLine="283"/>
              <w:jc w:val="center"/>
              <w:rPr>
                <w:i/>
                <w:iCs/>
              </w:rPr>
            </w:pPr>
            <w:r w:rsidRPr="0039404D">
              <w:rPr>
                <w:b/>
                <w:i/>
                <w:iCs/>
              </w:rPr>
              <w:t>Сохраненный или распечатанный документ не является контролируемым экземпляром</w:t>
            </w:r>
          </w:p>
          <w:p w14:paraId="3CF07DF5" w14:textId="1E5EDFB7" w:rsidR="00FD3A3A" w:rsidRPr="00ED2809" w:rsidRDefault="00490BEC" w:rsidP="00FD3A3A">
            <w:pPr>
              <w:pStyle w:val="a5"/>
              <w:jc w:val="right"/>
            </w:pPr>
          </w:p>
        </w:sdtContent>
      </w:sdt>
    </w:sdtContent>
  </w:sdt>
  <w:p w14:paraId="711CEE4D" w14:textId="77777777" w:rsidR="00FD3A3A" w:rsidRDefault="00FD3A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9806E" w14:textId="77777777" w:rsidR="00490BEC" w:rsidRDefault="00490BEC" w:rsidP="006802CE">
      <w:r>
        <w:separator/>
      </w:r>
    </w:p>
  </w:footnote>
  <w:footnote w:type="continuationSeparator" w:id="0">
    <w:p w14:paraId="102BC2AF" w14:textId="77777777" w:rsidR="00490BEC" w:rsidRDefault="00490BEC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4572F" w14:textId="77777777" w:rsidR="00E64BEA" w:rsidRDefault="00E64B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40" w:type="pct"/>
      <w:tblInd w:w="-150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29"/>
      <w:gridCol w:w="5806"/>
      <w:gridCol w:w="1441"/>
    </w:tblGrid>
    <w:tr w:rsidR="00FD3A3A" w:rsidRPr="004302DB" w14:paraId="2657477D" w14:textId="77777777" w:rsidTr="00D44C90">
      <w:trPr>
        <w:trHeight w:val="694"/>
      </w:trPr>
      <w:tc>
        <w:tcPr>
          <w:tcW w:w="1474" w:type="pct"/>
          <w:vMerge w:val="restart"/>
          <w:tcBorders>
            <w:top w:val="single" w:sz="6" w:space="0" w:color="auto"/>
          </w:tcBorders>
          <w:vAlign w:val="center"/>
        </w:tcPr>
        <w:p w14:paraId="140E00D5" w14:textId="77777777" w:rsidR="00FD3A3A" w:rsidRDefault="00FD3A3A" w:rsidP="00D44C90">
          <w:pPr>
            <w:keepNext/>
            <w:shd w:val="clear" w:color="auto" w:fill="FFFFFF"/>
            <w:ind w:firstLine="36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49BB6600" w14:textId="5596C4F0" w:rsidR="00FD3A3A" w:rsidRPr="004740B6" w:rsidRDefault="00FD3A3A" w:rsidP="004740B6">
          <w:pPr>
            <w:rPr>
              <w:rFonts w:ascii="OpenSans-Condensed" w:hAnsi="OpenSans-Condensed" w:cs="Arial"/>
            </w:rPr>
          </w:pPr>
        </w:p>
      </w:tc>
      <w:tc>
        <w:tcPr>
          <w:tcW w:w="2824" w:type="pct"/>
          <w:tcBorders>
            <w:top w:val="single" w:sz="6" w:space="0" w:color="auto"/>
          </w:tcBorders>
          <w:vAlign w:val="center"/>
        </w:tcPr>
        <w:p w14:paraId="3544F70D" w14:textId="38D2FDB5" w:rsidR="00FD3A3A" w:rsidRPr="009409E9" w:rsidRDefault="00FD3A3A" w:rsidP="002D2BBA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bookmarkStart w:id="270" w:name="_Hlk179876421"/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  <w:bookmarkEnd w:id="270"/>
        </w:p>
      </w:tc>
      <w:tc>
        <w:tcPr>
          <w:tcW w:w="701" w:type="pct"/>
          <w:vMerge w:val="restart"/>
          <w:tcBorders>
            <w:top w:val="single" w:sz="6" w:space="0" w:color="auto"/>
          </w:tcBorders>
          <w:vAlign w:val="center"/>
        </w:tcPr>
        <w:p w14:paraId="31C67A86" w14:textId="0C88FB87" w:rsidR="00FD3A3A" w:rsidRPr="004302DB" w:rsidRDefault="00FD3A3A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13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3C197B57" w14:textId="77777777" w:rsidTr="00D44C90">
      <w:trPr>
        <w:trHeight w:val="563"/>
      </w:trPr>
      <w:tc>
        <w:tcPr>
          <w:tcW w:w="1474" w:type="pct"/>
          <w:vMerge/>
          <w:vAlign w:val="center"/>
        </w:tcPr>
        <w:p w14:paraId="7D5E53F5" w14:textId="77777777" w:rsidR="00FD3A3A" w:rsidRPr="004302DB" w:rsidRDefault="00FD3A3A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824" w:type="pct"/>
          <w:vAlign w:val="center"/>
        </w:tcPr>
        <w:p w14:paraId="26C7DE22" w14:textId="369551C1" w:rsidR="00FD3A3A" w:rsidRPr="00FD3A3A" w:rsidRDefault="00FD3A3A" w:rsidP="002D2BBA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val="ky-KG"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  <w:r>
            <w:rPr>
              <w:rFonts w:eastAsia="Calibri"/>
              <w:b/>
              <w:i/>
              <w:color w:val="000000"/>
              <w:sz w:val="22"/>
              <w:szCs w:val="22"/>
              <w:lang w:val="ky-KG" w:eastAsia="en-US"/>
            </w:rPr>
            <w:t xml:space="preserve"> </w:t>
          </w:r>
          <w:r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проект 0</w:t>
          </w:r>
          <w:r w:rsidR="00E64BE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5</w:t>
          </w:r>
          <w:r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.11.2024</w:t>
          </w:r>
        </w:p>
      </w:tc>
      <w:tc>
        <w:tcPr>
          <w:tcW w:w="701" w:type="pct"/>
          <w:vMerge/>
          <w:vAlign w:val="center"/>
        </w:tcPr>
        <w:p w14:paraId="5CA18934" w14:textId="77777777" w:rsidR="00FD3A3A" w:rsidRPr="004302DB" w:rsidRDefault="00FD3A3A" w:rsidP="002D2BBA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9D7E37" w14:textId="77777777" w:rsidR="00FD3A3A" w:rsidRPr="004D473F" w:rsidRDefault="00FD3A3A" w:rsidP="00615F33">
    <w:pPr>
      <w:pStyle w:val="a3"/>
      <w:jc w:val="right"/>
      <w:rPr>
        <w:rFonts w:ascii="Arial" w:hAnsi="Arial" w:cs="Arial"/>
        <w:sz w:val="22"/>
      </w:rPr>
    </w:pPr>
  </w:p>
  <w:p w14:paraId="0CFFD402" w14:textId="77777777" w:rsidR="00FD3A3A" w:rsidRPr="0082599A" w:rsidRDefault="00FD3A3A" w:rsidP="00615F33">
    <w:pPr>
      <w:pStyle w:val="a3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2" w:type="pct"/>
      <w:tblInd w:w="-8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899"/>
      <w:gridCol w:w="6509"/>
      <w:gridCol w:w="1526"/>
    </w:tblGrid>
    <w:tr w:rsidR="00FD3A3A" w:rsidRPr="004302DB" w14:paraId="40D191CF" w14:textId="77777777" w:rsidTr="00D44C90">
      <w:trPr>
        <w:trHeight w:val="694"/>
      </w:trPr>
      <w:tc>
        <w:tcPr>
          <w:tcW w:w="956" w:type="pct"/>
          <w:vMerge w:val="restart"/>
          <w:vAlign w:val="center"/>
        </w:tcPr>
        <w:p w14:paraId="6F85FD84" w14:textId="77777777" w:rsidR="00FD3A3A" w:rsidRPr="004302DB" w:rsidRDefault="00FD3A3A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</w:p>
      </w:tc>
      <w:tc>
        <w:tcPr>
          <w:tcW w:w="3276" w:type="pct"/>
          <w:vAlign w:val="center"/>
        </w:tcPr>
        <w:p w14:paraId="025BB0B6" w14:textId="6249DE25" w:rsidR="00FD3A3A" w:rsidRPr="004302DB" w:rsidRDefault="00FD3A3A" w:rsidP="004302DB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FA4FEA">
            <w:rPr>
              <w:rFonts w:eastAsia="Calibri"/>
              <w:b/>
              <w:sz w:val="24"/>
              <w:szCs w:val="24"/>
              <w:lang w:eastAsia="en-US"/>
            </w:rPr>
            <w:t>Порядок выбора оценщиков, задействованных в паритетных оценках. Критерии</w:t>
          </w:r>
        </w:p>
      </w:tc>
      <w:tc>
        <w:tcPr>
          <w:tcW w:w="768" w:type="pct"/>
          <w:vMerge w:val="restart"/>
          <w:vAlign w:val="center"/>
        </w:tcPr>
        <w:p w14:paraId="1296DE0F" w14:textId="01766478" w:rsidR="00FD3A3A" w:rsidRPr="004302DB" w:rsidRDefault="00FD3A3A" w:rsidP="004302DB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12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2AEDC562" w14:textId="77777777" w:rsidTr="00D44C90">
      <w:trPr>
        <w:trHeight w:val="563"/>
      </w:trPr>
      <w:tc>
        <w:tcPr>
          <w:tcW w:w="956" w:type="pct"/>
          <w:vMerge/>
          <w:vAlign w:val="center"/>
        </w:tcPr>
        <w:p w14:paraId="42D3910F" w14:textId="77777777" w:rsidR="00FD3A3A" w:rsidRPr="004302DB" w:rsidRDefault="00FD3A3A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3276" w:type="pct"/>
          <w:vAlign w:val="center"/>
        </w:tcPr>
        <w:p w14:paraId="4970C4A4" w14:textId="2404D1D5" w:rsidR="00FD3A3A" w:rsidRPr="004302DB" w:rsidRDefault="00FD3A3A" w:rsidP="004302DB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  <w:r w:rsidR="00E64BEA"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 xml:space="preserve"> проект 0</w:t>
          </w:r>
          <w:r w:rsidR="00E64BE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5</w:t>
          </w:r>
          <w:r w:rsidR="00E64BEA" w:rsidRPr="00FD3A3A">
            <w:rPr>
              <w:rFonts w:eastAsia="Calibri"/>
              <w:b/>
              <w:i/>
              <w:color w:val="FF0000"/>
              <w:sz w:val="22"/>
              <w:szCs w:val="22"/>
              <w:lang w:val="ky-KG" w:eastAsia="en-US"/>
            </w:rPr>
            <w:t>.11.2024</w:t>
          </w:r>
        </w:p>
      </w:tc>
      <w:tc>
        <w:tcPr>
          <w:tcW w:w="768" w:type="pct"/>
          <w:vMerge/>
          <w:vAlign w:val="center"/>
        </w:tcPr>
        <w:p w14:paraId="06349967" w14:textId="77777777" w:rsidR="00FD3A3A" w:rsidRPr="004302DB" w:rsidRDefault="00FD3A3A" w:rsidP="004302DB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7EBA0695" w14:textId="77777777" w:rsidR="00FD3A3A" w:rsidRDefault="00FD3A3A" w:rsidP="004302DB">
    <w:pPr>
      <w:pStyle w:val="a3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1001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FD3A3A" w:rsidRPr="004302DB" w14:paraId="542C62B8" w14:textId="77777777" w:rsidTr="00EE484E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1CEEFB45" w14:textId="77777777" w:rsidR="00FD3A3A" w:rsidRDefault="00FD3A3A" w:rsidP="002511B4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72A545C" w14:textId="77777777" w:rsidR="00FD3A3A" w:rsidRPr="004740B6" w:rsidRDefault="00FD3A3A" w:rsidP="002511B4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4DF2F9E4" w14:textId="77777777" w:rsidR="00FD3A3A" w:rsidRPr="009409E9" w:rsidRDefault="00FD3A3A" w:rsidP="002511B4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7D698551" w14:textId="1D0CCF3F" w:rsidR="00FD3A3A" w:rsidRPr="004302DB" w:rsidRDefault="00FD3A3A" w:rsidP="002511B4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21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08033C07" w14:textId="77777777" w:rsidTr="00EE484E">
      <w:trPr>
        <w:trHeight w:val="563"/>
      </w:trPr>
      <w:tc>
        <w:tcPr>
          <w:tcW w:w="1642" w:type="pct"/>
          <w:vMerge/>
          <w:vAlign w:val="center"/>
        </w:tcPr>
        <w:p w14:paraId="45D41512" w14:textId="77777777" w:rsidR="00FD3A3A" w:rsidRPr="004302DB" w:rsidRDefault="00FD3A3A" w:rsidP="002511B4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439206A" w14:textId="77777777" w:rsidR="00FD3A3A" w:rsidRPr="004302DB" w:rsidRDefault="00FD3A3A" w:rsidP="002511B4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4E9D6A48" w14:textId="77777777" w:rsidR="00FD3A3A" w:rsidRPr="004302DB" w:rsidRDefault="00FD3A3A" w:rsidP="002511B4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B95359" w14:textId="021FE709" w:rsidR="00FD3A3A" w:rsidRPr="002511B4" w:rsidRDefault="00FD3A3A" w:rsidP="002511B4">
    <w:pPr>
      <w:pStyle w:val="a3"/>
      <w:rPr>
        <w:rFonts w:eastAsia="MS Mincho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575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FD3A3A" w:rsidRPr="004302DB" w14:paraId="7CBF78EA" w14:textId="77777777" w:rsidTr="00FD3A3A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0442EE79" w14:textId="77777777" w:rsidR="00FD3A3A" w:rsidRDefault="00FD3A3A" w:rsidP="00921980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bookmarkStart w:id="497" w:name="_Hlk179974222"/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6C34A03" w14:textId="77777777" w:rsidR="00FD3A3A" w:rsidRPr="004740B6" w:rsidRDefault="00FD3A3A" w:rsidP="00921980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5CFB1574" w14:textId="77777777" w:rsidR="00FD3A3A" w:rsidRPr="009409E9" w:rsidRDefault="00FD3A3A" w:rsidP="00921980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2772DE1B" w14:textId="410A6BEF" w:rsidR="00FD3A3A" w:rsidRPr="004302DB" w:rsidRDefault="00FD3A3A" w:rsidP="00921980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14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B7772F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FD3A3A" w:rsidRPr="004302DB" w14:paraId="6892C91F" w14:textId="77777777" w:rsidTr="00FD3A3A">
      <w:trPr>
        <w:trHeight w:val="563"/>
      </w:trPr>
      <w:tc>
        <w:tcPr>
          <w:tcW w:w="1642" w:type="pct"/>
          <w:vMerge/>
          <w:vAlign w:val="center"/>
        </w:tcPr>
        <w:p w14:paraId="588E914F" w14:textId="77777777" w:rsidR="00FD3A3A" w:rsidRPr="004302DB" w:rsidRDefault="00FD3A3A" w:rsidP="00921980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069578B" w14:textId="77777777" w:rsidR="00FD3A3A" w:rsidRPr="004302DB" w:rsidRDefault="00FD3A3A" w:rsidP="00921980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14505327" w14:textId="77777777" w:rsidR="00FD3A3A" w:rsidRPr="004302DB" w:rsidRDefault="00FD3A3A" w:rsidP="00921980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  <w:bookmarkEnd w:id="497"/>
  </w:tbl>
  <w:p w14:paraId="65F9DC63" w14:textId="77777777" w:rsidR="00FD3A3A" w:rsidRDefault="00FD3A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4988"/>
    <w:multiLevelType w:val="hybridMultilevel"/>
    <w:tmpl w:val="75141A7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B0B2C"/>
    <w:multiLevelType w:val="hybridMultilevel"/>
    <w:tmpl w:val="EDB6E55A"/>
    <w:lvl w:ilvl="0" w:tplc="69AEBDC6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190C1D"/>
    <w:multiLevelType w:val="hybridMultilevel"/>
    <w:tmpl w:val="C53E8876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471A0"/>
    <w:multiLevelType w:val="hybridMultilevel"/>
    <w:tmpl w:val="9846207A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D2B7B"/>
    <w:multiLevelType w:val="hybridMultilevel"/>
    <w:tmpl w:val="954610F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4643"/>
    <w:multiLevelType w:val="hybridMultilevel"/>
    <w:tmpl w:val="5E6CDC6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1625A"/>
    <w:multiLevelType w:val="hybridMultilevel"/>
    <w:tmpl w:val="67547750"/>
    <w:lvl w:ilvl="0" w:tplc="26FCDE9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F4D62"/>
    <w:multiLevelType w:val="hybridMultilevel"/>
    <w:tmpl w:val="C6F07578"/>
    <w:lvl w:ilvl="0" w:tplc="77DA61D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4" w15:restartNumberingAfterBreak="0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6E6"/>
    <w:multiLevelType w:val="hybridMultilevel"/>
    <w:tmpl w:val="3FA61C78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F40C0"/>
    <w:multiLevelType w:val="hybridMultilevel"/>
    <w:tmpl w:val="A198B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31" w15:restartNumberingAfterBreak="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2813490"/>
    <w:multiLevelType w:val="multilevel"/>
    <w:tmpl w:val="85827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F14635"/>
    <w:multiLevelType w:val="hybridMultilevel"/>
    <w:tmpl w:val="5DC22DEE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41" w15:restartNumberingAfterBreak="0">
    <w:nsid w:val="6903586E"/>
    <w:multiLevelType w:val="hybridMultilevel"/>
    <w:tmpl w:val="647C3FD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581845"/>
    <w:multiLevelType w:val="hybridMultilevel"/>
    <w:tmpl w:val="6EF2A220"/>
    <w:lvl w:ilvl="0" w:tplc="54EAFC8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9E11DCF"/>
    <w:multiLevelType w:val="multilevel"/>
    <w:tmpl w:val="D47E9BEE"/>
    <w:lvl w:ilvl="0">
      <w:start w:val="1"/>
      <w:numFmt w:val="decimal"/>
      <w:lvlText w:val="%1"/>
      <w:lvlJc w:val="left"/>
      <w:pPr>
        <w:ind w:left="849" w:hanging="84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9" w:hanging="84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9" w:hanging="84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9" w:hanging="8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45" w15:restartNumberingAfterBreak="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6" w15:restartNumberingAfterBreak="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732A58"/>
    <w:multiLevelType w:val="hybridMultilevel"/>
    <w:tmpl w:val="7E10AEB8"/>
    <w:lvl w:ilvl="0" w:tplc="0C090017">
      <w:start w:val="1"/>
      <w:numFmt w:val="lowerLetter"/>
      <w:lvlText w:val="%1)"/>
      <w:lvlJc w:val="left"/>
      <w:pPr>
        <w:ind w:left="1211" w:hanging="360"/>
      </w:p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24"/>
  </w:num>
  <w:num w:numId="4">
    <w:abstractNumId w:val="31"/>
  </w:num>
  <w:num w:numId="5">
    <w:abstractNumId w:val="3"/>
  </w:num>
  <w:num w:numId="6">
    <w:abstractNumId w:val="48"/>
  </w:num>
  <w:num w:numId="7">
    <w:abstractNumId w:val="7"/>
  </w:num>
  <w:num w:numId="8">
    <w:abstractNumId w:val="16"/>
  </w:num>
  <w:num w:numId="9">
    <w:abstractNumId w:val="11"/>
  </w:num>
  <w:num w:numId="10">
    <w:abstractNumId w:val="22"/>
  </w:num>
  <w:num w:numId="11">
    <w:abstractNumId w:val="33"/>
  </w:num>
  <w:num w:numId="12">
    <w:abstractNumId w:val="13"/>
  </w:num>
  <w:num w:numId="13">
    <w:abstractNumId w:val="39"/>
  </w:num>
  <w:num w:numId="14">
    <w:abstractNumId w:val="40"/>
  </w:num>
  <w:num w:numId="15">
    <w:abstractNumId w:val="10"/>
  </w:num>
  <w:num w:numId="16">
    <w:abstractNumId w:val="29"/>
  </w:num>
  <w:num w:numId="17">
    <w:abstractNumId w:val="21"/>
  </w:num>
  <w:num w:numId="18">
    <w:abstractNumId w:val="34"/>
  </w:num>
  <w:num w:numId="19">
    <w:abstractNumId w:val="44"/>
  </w:num>
  <w:num w:numId="20">
    <w:abstractNumId w:val="46"/>
  </w:num>
  <w:num w:numId="21">
    <w:abstractNumId w:val="30"/>
  </w:num>
  <w:num w:numId="22">
    <w:abstractNumId w:val="23"/>
  </w:num>
  <w:num w:numId="23">
    <w:abstractNumId w:val="26"/>
  </w:num>
  <w:num w:numId="24">
    <w:abstractNumId w:val="32"/>
  </w:num>
  <w:num w:numId="25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15"/>
  </w:num>
  <w:num w:numId="29">
    <w:abstractNumId w:val="25"/>
  </w:num>
  <w:num w:numId="30">
    <w:abstractNumId w:val="45"/>
  </w:num>
  <w:num w:numId="31">
    <w:abstractNumId w:val="20"/>
  </w:num>
  <w:num w:numId="32">
    <w:abstractNumId w:val="37"/>
  </w:num>
  <w:num w:numId="33">
    <w:abstractNumId w:val="35"/>
  </w:num>
  <w:num w:numId="34">
    <w:abstractNumId w:val="47"/>
  </w:num>
  <w:num w:numId="35">
    <w:abstractNumId w:val="14"/>
  </w:num>
  <w:num w:numId="36">
    <w:abstractNumId w:val="9"/>
  </w:num>
  <w:num w:numId="37">
    <w:abstractNumId w:val="28"/>
  </w:num>
  <w:num w:numId="38">
    <w:abstractNumId w:val="27"/>
  </w:num>
  <w:num w:numId="39">
    <w:abstractNumId w:val="12"/>
  </w:num>
  <w:num w:numId="40">
    <w:abstractNumId w:val="0"/>
  </w:num>
  <w:num w:numId="41">
    <w:abstractNumId w:val="4"/>
  </w:num>
  <w:num w:numId="42">
    <w:abstractNumId w:val="5"/>
  </w:num>
  <w:num w:numId="43">
    <w:abstractNumId w:val="1"/>
  </w:num>
  <w:num w:numId="44">
    <w:abstractNumId w:val="8"/>
  </w:num>
  <w:num w:numId="45">
    <w:abstractNumId w:val="49"/>
  </w:num>
  <w:num w:numId="46">
    <w:abstractNumId w:val="43"/>
  </w:num>
  <w:num w:numId="47">
    <w:abstractNumId w:val="42"/>
  </w:num>
  <w:num w:numId="48">
    <w:abstractNumId w:val="2"/>
  </w:num>
  <w:num w:numId="49">
    <w:abstractNumId w:val="38"/>
  </w:num>
  <w:num w:numId="50">
    <w:abstractNumId w:val="36"/>
  </w:num>
  <w:num w:numId="51">
    <w:abstractNumId w:val="41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на Шинкарёва">
    <w15:presenceInfo w15:providerId="AD" w15:userId="S-1-5-21-2065087584-4031542608-1787427965-1122"/>
  </w15:person>
  <w15:person w15:author="Турлоева Айша Бадрудиновна">
    <w15:presenceInfo w15:providerId="AD" w15:userId="S-1-5-21-4070759539-3375140775-211772678-1469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F0"/>
    <w:rsid w:val="00004B6D"/>
    <w:rsid w:val="00005BDA"/>
    <w:rsid w:val="00005CE6"/>
    <w:rsid w:val="000111D7"/>
    <w:rsid w:val="000114B8"/>
    <w:rsid w:val="00025543"/>
    <w:rsid w:val="00027127"/>
    <w:rsid w:val="000322AD"/>
    <w:rsid w:val="00032847"/>
    <w:rsid w:val="000350EF"/>
    <w:rsid w:val="00037535"/>
    <w:rsid w:val="00041CE4"/>
    <w:rsid w:val="00041D32"/>
    <w:rsid w:val="0004346A"/>
    <w:rsid w:val="00043568"/>
    <w:rsid w:val="000448AB"/>
    <w:rsid w:val="00044D74"/>
    <w:rsid w:val="0004568E"/>
    <w:rsid w:val="00047161"/>
    <w:rsid w:val="00050429"/>
    <w:rsid w:val="00050D66"/>
    <w:rsid w:val="00056710"/>
    <w:rsid w:val="000612CB"/>
    <w:rsid w:val="000617F6"/>
    <w:rsid w:val="00062E39"/>
    <w:rsid w:val="00064F99"/>
    <w:rsid w:val="00066AF9"/>
    <w:rsid w:val="00070B96"/>
    <w:rsid w:val="000710C5"/>
    <w:rsid w:val="000718F1"/>
    <w:rsid w:val="00074F6B"/>
    <w:rsid w:val="00075A71"/>
    <w:rsid w:val="000835D8"/>
    <w:rsid w:val="0008439C"/>
    <w:rsid w:val="000852A3"/>
    <w:rsid w:val="00091D6E"/>
    <w:rsid w:val="00096051"/>
    <w:rsid w:val="00096081"/>
    <w:rsid w:val="000A0CC0"/>
    <w:rsid w:val="000A2907"/>
    <w:rsid w:val="000A3C2C"/>
    <w:rsid w:val="000A3EDB"/>
    <w:rsid w:val="000A3EE1"/>
    <w:rsid w:val="000A6143"/>
    <w:rsid w:val="000A6556"/>
    <w:rsid w:val="000A67C9"/>
    <w:rsid w:val="000B28A0"/>
    <w:rsid w:val="000B5D66"/>
    <w:rsid w:val="000B72E6"/>
    <w:rsid w:val="000C1B14"/>
    <w:rsid w:val="000C2B9F"/>
    <w:rsid w:val="000C3AF4"/>
    <w:rsid w:val="000C42AE"/>
    <w:rsid w:val="000C4834"/>
    <w:rsid w:val="000C5200"/>
    <w:rsid w:val="000C5D47"/>
    <w:rsid w:val="000C611B"/>
    <w:rsid w:val="000D1129"/>
    <w:rsid w:val="000D1AE3"/>
    <w:rsid w:val="000D630C"/>
    <w:rsid w:val="000D7C07"/>
    <w:rsid w:val="000E2522"/>
    <w:rsid w:val="000E4B17"/>
    <w:rsid w:val="000E5195"/>
    <w:rsid w:val="000E7DD0"/>
    <w:rsid w:val="000F0777"/>
    <w:rsid w:val="000F15F7"/>
    <w:rsid w:val="000F5D32"/>
    <w:rsid w:val="00100172"/>
    <w:rsid w:val="00100DFA"/>
    <w:rsid w:val="001011D5"/>
    <w:rsid w:val="00101D70"/>
    <w:rsid w:val="001048DB"/>
    <w:rsid w:val="0010602B"/>
    <w:rsid w:val="0010621A"/>
    <w:rsid w:val="00106FC3"/>
    <w:rsid w:val="001078DB"/>
    <w:rsid w:val="00111931"/>
    <w:rsid w:val="00112C6E"/>
    <w:rsid w:val="0011336B"/>
    <w:rsid w:val="001171BC"/>
    <w:rsid w:val="00117B44"/>
    <w:rsid w:val="00120F2E"/>
    <w:rsid w:val="001247B5"/>
    <w:rsid w:val="00124849"/>
    <w:rsid w:val="00125DD8"/>
    <w:rsid w:val="0012696D"/>
    <w:rsid w:val="00127ECA"/>
    <w:rsid w:val="00130191"/>
    <w:rsid w:val="0013246A"/>
    <w:rsid w:val="001330F7"/>
    <w:rsid w:val="00134603"/>
    <w:rsid w:val="00135188"/>
    <w:rsid w:val="00135E74"/>
    <w:rsid w:val="00136963"/>
    <w:rsid w:val="001400B8"/>
    <w:rsid w:val="001409A1"/>
    <w:rsid w:val="001416F0"/>
    <w:rsid w:val="00141CB4"/>
    <w:rsid w:val="00142FEF"/>
    <w:rsid w:val="00143E99"/>
    <w:rsid w:val="00145D99"/>
    <w:rsid w:val="001473DF"/>
    <w:rsid w:val="0015008E"/>
    <w:rsid w:val="00150528"/>
    <w:rsid w:val="001510AD"/>
    <w:rsid w:val="00153EA6"/>
    <w:rsid w:val="001548A6"/>
    <w:rsid w:val="00154CD5"/>
    <w:rsid w:val="0015596D"/>
    <w:rsid w:val="00155D50"/>
    <w:rsid w:val="001562C2"/>
    <w:rsid w:val="00157E65"/>
    <w:rsid w:val="001605E3"/>
    <w:rsid w:val="00163760"/>
    <w:rsid w:val="001661FD"/>
    <w:rsid w:val="00167A3D"/>
    <w:rsid w:val="00170C7A"/>
    <w:rsid w:val="00174A32"/>
    <w:rsid w:val="00176E92"/>
    <w:rsid w:val="00177A83"/>
    <w:rsid w:val="00180EAD"/>
    <w:rsid w:val="0018348F"/>
    <w:rsid w:val="00184A7B"/>
    <w:rsid w:val="00187641"/>
    <w:rsid w:val="0018791D"/>
    <w:rsid w:val="001904B0"/>
    <w:rsid w:val="0019495D"/>
    <w:rsid w:val="00196399"/>
    <w:rsid w:val="00197EEB"/>
    <w:rsid w:val="001A059B"/>
    <w:rsid w:val="001A061B"/>
    <w:rsid w:val="001A091D"/>
    <w:rsid w:val="001A1FE9"/>
    <w:rsid w:val="001A37DA"/>
    <w:rsid w:val="001A4FE9"/>
    <w:rsid w:val="001A7579"/>
    <w:rsid w:val="001B0116"/>
    <w:rsid w:val="001B04D3"/>
    <w:rsid w:val="001B130E"/>
    <w:rsid w:val="001B3C3E"/>
    <w:rsid w:val="001B3CAD"/>
    <w:rsid w:val="001B4CD2"/>
    <w:rsid w:val="001B4FFC"/>
    <w:rsid w:val="001C0E21"/>
    <w:rsid w:val="001C1187"/>
    <w:rsid w:val="001C120E"/>
    <w:rsid w:val="001C1E18"/>
    <w:rsid w:val="001C23B2"/>
    <w:rsid w:val="001C2E80"/>
    <w:rsid w:val="001C39C8"/>
    <w:rsid w:val="001C4276"/>
    <w:rsid w:val="001C5A2E"/>
    <w:rsid w:val="001D30BD"/>
    <w:rsid w:val="001D369A"/>
    <w:rsid w:val="001D36C1"/>
    <w:rsid w:val="001D36E0"/>
    <w:rsid w:val="001D44BD"/>
    <w:rsid w:val="001D50E6"/>
    <w:rsid w:val="001D65B1"/>
    <w:rsid w:val="001E201F"/>
    <w:rsid w:val="001E2038"/>
    <w:rsid w:val="001E372F"/>
    <w:rsid w:val="001E3842"/>
    <w:rsid w:val="001E4116"/>
    <w:rsid w:val="001E4B5B"/>
    <w:rsid w:val="001E6026"/>
    <w:rsid w:val="001E7898"/>
    <w:rsid w:val="001F0781"/>
    <w:rsid w:val="001F1F4F"/>
    <w:rsid w:val="001F3493"/>
    <w:rsid w:val="001F5965"/>
    <w:rsid w:val="00201153"/>
    <w:rsid w:val="00201B5B"/>
    <w:rsid w:val="00202309"/>
    <w:rsid w:val="00202B07"/>
    <w:rsid w:val="00207FAE"/>
    <w:rsid w:val="0021588C"/>
    <w:rsid w:val="00216253"/>
    <w:rsid w:val="00216D09"/>
    <w:rsid w:val="00217D3D"/>
    <w:rsid w:val="00220F0F"/>
    <w:rsid w:val="00227249"/>
    <w:rsid w:val="002272F0"/>
    <w:rsid w:val="002319C8"/>
    <w:rsid w:val="00233502"/>
    <w:rsid w:val="00233F78"/>
    <w:rsid w:val="00234AAD"/>
    <w:rsid w:val="002360F0"/>
    <w:rsid w:val="00237D85"/>
    <w:rsid w:val="00243D1C"/>
    <w:rsid w:val="0024480F"/>
    <w:rsid w:val="00247F0D"/>
    <w:rsid w:val="002511B4"/>
    <w:rsid w:val="002523FC"/>
    <w:rsid w:val="0025243B"/>
    <w:rsid w:val="00252DB6"/>
    <w:rsid w:val="002535F8"/>
    <w:rsid w:val="00253CEA"/>
    <w:rsid w:val="00254C10"/>
    <w:rsid w:val="00256B1C"/>
    <w:rsid w:val="00256BEF"/>
    <w:rsid w:val="00257F0E"/>
    <w:rsid w:val="0026010F"/>
    <w:rsid w:val="00260984"/>
    <w:rsid w:val="00261499"/>
    <w:rsid w:val="00262605"/>
    <w:rsid w:val="00262868"/>
    <w:rsid w:val="00264B10"/>
    <w:rsid w:val="002652A1"/>
    <w:rsid w:val="00265D8F"/>
    <w:rsid w:val="00267816"/>
    <w:rsid w:val="00270CA9"/>
    <w:rsid w:val="0027326C"/>
    <w:rsid w:val="00273893"/>
    <w:rsid w:val="0027643B"/>
    <w:rsid w:val="002773A2"/>
    <w:rsid w:val="00277752"/>
    <w:rsid w:val="0027799A"/>
    <w:rsid w:val="00277D3D"/>
    <w:rsid w:val="002804B2"/>
    <w:rsid w:val="002810AE"/>
    <w:rsid w:val="002823B8"/>
    <w:rsid w:val="002915FE"/>
    <w:rsid w:val="00292BC6"/>
    <w:rsid w:val="00293C7C"/>
    <w:rsid w:val="0029576F"/>
    <w:rsid w:val="00296488"/>
    <w:rsid w:val="002A03C3"/>
    <w:rsid w:val="002A1204"/>
    <w:rsid w:val="002A1577"/>
    <w:rsid w:val="002A4405"/>
    <w:rsid w:val="002A4F5E"/>
    <w:rsid w:val="002A6587"/>
    <w:rsid w:val="002A67F5"/>
    <w:rsid w:val="002B03FE"/>
    <w:rsid w:val="002B1AE4"/>
    <w:rsid w:val="002B6ADA"/>
    <w:rsid w:val="002B714E"/>
    <w:rsid w:val="002B7A63"/>
    <w:rsid w:val="002C184D"/>
    <w:rsid w:val="002C20A1"/>
    <w:rsid w:val="002C247D"/>
    <w:rsid w:val="002C3719"/>
    <w:rsid w:val="002C3AC2"/>
    <w:rsid w:val="002C4D7E"/>
    <w:rsid w:val="002C5ED4"/>
    <w:rsid w:val="002D18E3"/>
    <w:rsid w:val="002D1DBB"/>
    <w:rsid w:val="002D2AA8"/>
    <w:rsid w:val="002D2BBA"/>
    <w:rsid w:val="002D46AA"/>
    <w:rsid w:val="002D4D28"/>
    <w:rsid w:val="002D4F94"/>
    <w:rsid w:val="002D5B38"/>
    <w:rsid w:val="002D7BEC"/>
    <w:rsid w:val="002E058E"/>
    <w:rsid w:val="002E5531"/>
    <w:rsid w:val="002E6D7E"/>
    <w:rsid w:val="002E73C3"/>
    <w:rsid w:val="002F0F4F"/>
    <w:rsid w:val="002F12B1"/>
    <w:rsid w:val="002F2AC1"/>
    <w:rsid w:val="002F3E31"/>
    <w:rsid w:val="002F5562"/>
    <w:rsid w:val="002F5B41"/>
    <w:rsid w:val="00302FB0"/>
    <w:rsid w:val="0030480A"/>
    <w:rsid w:val="00311061"/>
    <w:rsid w:val="0031378D"/>
    <w:rsid w:val="00313B1E"/>
    <w:rsid w:val="00314454"/>
    <w:rsid w:val="003165A1"/>
    <w:rsid w:val="003170C0"/>
    <w:rsid w:val="003202A8"/>
    <w:rsid w:val="00320688"/>
    <w:rsid w:val="00320A11"/>
    <w:rsid w:val="00320A4D"/>
    <w:rsid w:val="00320CB2"/>
    <w:rsid w:val="00321EF5"/>
    <w:rsid w:val="0032290C"/>
    <w:rsid w:val="003234F0"/>
    <w:rsid w:val="003246E0"/>
    <w:rsid w:val="00326BA9"/>
    <w:rsid w:val="00332ADD"/>
    <w:rsid w:val="0033487F"/>
    <w:rsid w:val="00334ABB"/>
    <w:rsid w:val="00342266"/>
    <w:rsid w:val="00342CF7"/>
    <w:rsid w:val="003438E1"/>
    <w:rsid w:val="00344E62"/>
    <w:rsid w:val="00345530"/>
    <w:rsid w:val="00345F84"/>
    <w:rsid w:val="0034649A"/>
    <w:rsid w:val="00350FF7"/>
    <w:rsid w:val="0035311A"/>
    <w:rsid w:val="0035346F"/>
    <w:rsid w:val="003564C6"/>
    <w:rsid w:val="00356819"/>
    <w:rsid w:val="00357510"/>
    <w:rsid w:val="00357831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2BA6"/>
    <w:rsid w:val="00393044"/>
    <w:rsid w:val="00393B26"/>
    <w:rsid w:val="00396335"/>
    <w:rsid w:val="00397D96"/>
    <w:rsid w:val="003A0B8B"/>
    <w:rsid w:val="003A14E3"/>
    <w:rsid w:val="003A181B"/>
    <w:rsid w:val="003A1F71"/>
    <w:rsid w:val="003A2989"/>
    <w:rsid w:val="003A3A6E"/>
    <w:rsid w:val="003B1DAF"/>
    <w:rsid w:val="003B262D"/>
    <w:rsid w:val="003B2CA5"/>
    <w:rsid w:val="003B3335"/>
    <w:rsid w:val="003B42BF"/>
    <w:rsid w:val="003B48ED"/>
    <w:rsid w:val="003C09B5"/>
    <w:rsid w:val="003C208B"/>
    <w:rsid w:val="003C2DE0"/>
    <w:rsid w:val="003C445B"/>
    <w:rsid w:val="003C470D"/>
    <w:rsid w:val="003C6897"/>
    <w:rsid w:val="003C7453"/>
    <w:rsid w:val="003D1818"/>
    <w:rsid w:val="003D20E3"/>
    <w:rsid w:val="003D2678"/>
    <w:rsid w:val="003D4251"/>
    <w:rsid w:val="003E118F"/>
    <w:rsid w:val="003E2218"/>
    <w:rsid w:val="003E22FB"/>
    <w:rsid w:val="003E2626"/>
    <w:rsid w:val="003E3EEC"/>
    <w:rsid w:val="003E602E"/>
    <w:rsid w:val="003E64D0"/>
    <w:rsid w:val="003E6511"/>
    <w:rsid w:val="003E7447"/>
    <w:rsid w:val="003E7505"/>
    <w:rsid w:val="003F1FC1"/>
    <w:rsid w:val="003F3036"/>
    <w:rsid w:val="003F50D0"/>
    <w:rsid w:val="003F6915"/>
    <w:rsid w:val="003F7AD4"/>
    <w:rsid w:val="00406F6B"/>
    <w:rsid w:val="00414F9B"/>
    <w:rsid w:val="00417854"/>
    <w:rsid w:val="004178B5"/>
    <w:rsid w:val="00421CCA"/>
    <w:rsid w:val="00421E46"/>
    <w:rsid w:val="00422178"/>
    <w:rsid w:val="00423F54"/>
    <w:rsid w:val="00424C19"/>
    <w:rsid w:val="00424F7A"/>
    <w:rsid w:val="00425314"/>
    <w:rsid w:val="00425C95"/>
    <w:rsid w:val="004302DB"/>
    <w:rsid w:val="004308CD"/>
    <w:rsid w:val="004314C1"/>
    <w:rsid w:val="0043259E"/>
    <w:rsid w:val="00433715"/>
    <w:rsid w:val="00434690"/>
    <w:rsid w:val="00440E58"/>
    <w:rsid w:val="00441F1B"/>
    <w:rsid w:val="00443271"/>
    <w:rsid w:val="00444875"/>
    <w:rsid w:val="00445F54"/>
    <w:rsid w:val="00446BC6"/>
    <w:rsid w:val="0044789E"/>
    <w:rsid w:val="0045217B"/>
    <w:rsid w:val="004526E5"/>
    <w:rsid w:val="00453819"/>
    <w:rsid w:val="0045653E"/>
    <w:rsid w:val="0045674F"/>
    <w:rsid w:val="00456F74"/>
    <w:rsid w:val="00457C0B"/>
    <w:rsid w:val="00460818"/>
    <w:rsid w:val="00461AD2"/>
    <w:rsid w:val="00461B4E"/>
    <w:rsid w:val="00467887"/>
    <w:rsid w:val="0047011E"/>
    <w:rsid w:val="004724B7"/>
    <w:rsid w:val="00473311"/>
    <w:rsid w:val="00473D5B"/>
    <w:rsid w:val="004740B6"/>
    <w:rsid w:val="0047567A"/>
    <w:rsid w:val="00477286"/>
    <w:rsid w:val="0048130E"/>
    <w:rsid w:val="00482D37"/>
    <w:rsid w:val="00484A8D"/>
    <w:rsid w:val="004855BC"/>
    <w:rsid w:val="004858A2"/>
    <w:rsid w:val="00485DDB"/>
    <w:rsid w:val="00485FEE"/>
    <w:rsid w:val="00490BEC"/>
    <w:rsid w:val="004921CC"/>
    <w:rsid w:val="004923BD"/>
    <w:rsid w:val="0049301A"/>
    <w:rsid w:val="00495D84"/>
    <w:rsid w:val="0049781C"/>
    <w:rsid w:val="004A0FFD"/>
    <w:rsid w:val="004A26C1"/>
    <w:rsid w:val="004A56C3"/>
    <w:rsid w:val="004A6062"/>
    <w:rsid w:val="004B41D7"/>
    <w:rsid w:val="004B6213"/>
    <w:rsid w:val="004C166C"/>
    <w:rsid w:val="004C5ED0"/>
    <w:rsid w:val="004C67AC"/>
    <w:rsid w:val="004D040D"/>
    <w:rsid w:val="004D0772"/>
    <w:rsid w:val="004D15CB"/>
    <w:rsid w:val="004D2FDE"/>
    <w:rsid w:val="004D381C"/>
    <w:rsid w:val="004D473F"/>
    <w:rsid w:val="004D4A1A"/>
    <w:rsid w:val="004D784C"/>
    <w:rsid w:val="004E27D6"/>
    <w:rsid w:val="004E2AF7"/>
    <w:rsid w:val="004E316A"/>
    <w:rsid w:val="004E5135"/>
    <w:rsid w:val="004E5A0D"/>
    <w:rsid w:val="004F0124"/>
    <w:rsid w:val="004F05AA"/>
    <w:rsid w:val="004F3097"/>
    <w:rsid w:val="004F3F20"/>
    <w:rsid w:val="004F4F81"/>
    <w:rsid w:val="004F5A70"/>
    <w:rsid w:val="004F5CBD"/>
    <w:rsid w:val="00506EC2"/>
    <w:rsid w:val="00507247"/>
    <w:rsid w:val="00507A79"/>
    <w:rsid w:val="00512C98"/>
    <w:rsid w:val="00513A0C"/>
    <w:rsid w:val="005148A4"/>
    <w:rsid w:val="005251BD"/>
    <w:rsid w:val="00526030"/>
    <w:rsid w:val="00530A79"/>
    <w:rsid w:val="00530CB1"/>
    <w:rsid w:val="00531C49"/>
    <w:rsid w:val="0053212B"/>
    <w:rsid w:val="00534A0B"/>
    <w:rsid w:val="00534CA4"/>
    <w:rsid w:val="0053531E"/>
    <w:rsid w:val="0054320C"/>
    <w:rsid w:val="005449EC"/>
    <w:rsid w:val="00550608"/>
    <w:rsid w:val="00551735"/>
    <w:rsid w:val="00553F29"/>
    <w:rsid w:val="005560D3"/>
    <w:rsid w:val="00556CC6"/>
    <w:rsid w:val="00560272"/>
    <w:rsid w:val="00561B8C"/>
    <w:rsid w:val="00561D4A"/>
    <w:rsid w:val="00561E49"/>
    <w:rsid w:val="00563D82"/>
    <w:rsid w:val="0056553C"/>
    <w:rsid w:val="00566A54"/>
    <w:rsid w:val="00567A52"/>
    <w:rsid w:val="00567CF5"/>
    <w:rsid w:val="005715E5"/>
    <w:rsid w:val="005748BB"/>
    <w:rsid w:val="00574EC2"/>
    <w:rsid w:val="00577868"/>
    <w:rsid w:val="005817B6"/>
    <w:rsid w:val="0058242B"/>
    <w:rsid w:val="0058363F"/>
    <w:rsid w:val="00584969"/>
    <w:rsid w:val="00585438"/>
    <w:rsid w:val="005908DF"/>
    <w:rsid w:val="00590C48"/>
    <w:rsid w:val="00591B74"/>
    <w:rsid w:val="00591D2D"/>
    <w:rsid w:val="005950AE"/>
    <w:rsid w:val="0059543D"/>
    <w:rsid w:val="0059677A"/>
    <w:rsid w:val="00597C15"/>
    <w:rsid w:val="005A03B9"/>
    <w:rsid w:val="005A1C4E"/>
    <w:rsid w:val="005A29D3"/>
    <w:rsid w:val="005A2F5B"/>
    <w:rsid w:val="005A5E75"/>
    <w:rsid w:val="005A6430"/>
    <w:rsid w:val="005A77E2"/>
    <w:rsid w:val="005A7AC7"/>
    <w:rsid w:val="005B01FB"/>
    <w:rsid w:val="005B1529"/>
    <w:rsid w:val="005B1A29"/>
    <w:rsid w:val="005B1CCE"/>
    <w:rsid w:val="005B27A1"/>
    <w:rsid w:val="005B4D77"/>
    <w:rsid w:val="005B5169"/>
    <w:rsid w:val="005B6BEE"/>
    <w:rsid w:val="005B6DEC"/>
    <w:rsid w:val="005C0D68"/>
    <w:rsid w:val="005C1265"/>
    <w:rsid w:val="005C3F00"/>
    <w:rsid w:val="005D3897"/>
    <w:rsid w:val="005D3F3F"/>
    <w:rsid w:val="005D4380"/>
    <w:rsid w:val="005D4837"/>
    <w:rsid w:val="005D5F4A"/>
    <w:rsid w:val="005E1167"/>
    <w:rsid w:val="005E37B5"/>
    <w:rsid w:val="005E4A2A"/>
    <w:rsid w:val="005E4B2B"/>
    <w:rsid w:val="005E4B50"/>
    <w:rsid w:val="005E74A0"/>
    <w:rsid w:val="005F2285"/>
    <w:rsid w:val="005F2714"/>
    <w:rsid w:val="005F3243"/>
    <w:rsid w:val="005F65BF"/>
    <w:rsid w:val="0060285E"/>
    <w:rsid w:val="0060492B"/>
    <w:rsid w:val="00604E33"/>
    <w:rsid w:val="00605662"/>
    <w:rsid w:val="0061098B"/>
    <w:rsid w:val="00611D3E"/>
    <w:rsid w:val="00612317"/>
    <w:rsid w:val="00612D1F"/>
    <w:rsid w:val="0061489A"/>
    <w:rsid w:val="00615183"/>
    <w:rsid w:val="00615AC9"/>
    <w:rsid w:val="00615F33"/>
    <w:rsid w:val="006215CD"/>
    <w:rsid w:val="00621B12"/>
    <w:rsid w:val="00623B6C"/>
    <w:rsid w:val="0062670C"/>
    <w:rsid w:val="006307AC"/>
    <w:rsid w:val="006307B8"/>
    <w:rsid w:val="00631A24"/>
    <w:rsid w:val="00633985"/>
    <w:rsid w:val="0064038C"/>
    <w:rsid w:val="00642706"/>
    <w:rsid w:val="0064668D"/>
    <w:rsid w:val="0065279F"/>
    <w:rsid w:val="006535C0"/>
    <w:rsid w:val="00654383"/>
    <w:rsid w:val="00654D45"/>
    <w:rsid w:val="00655F30"/>
    <w:rsid w:val="00656525"/>
    <w:rsid w:val="00657DB3"/>
    <w:rsid w:val="00660C41"/>
    <w:rsid w:val="00664597"/>
    <w:rsid w:val="00664FB9"/>
    <w:rsid w:val="00665915"/>
    <w:rsid w:val="00666008"/>
    <w:rsid w:val="006716E8"/>
    <w:rsid w:val="0067276F"/>
    <w:rsid w:val="00672842"/>
    <w:rsid w:val="00672A30"/>
    <w:rsid w:val="00673207"/>
    <w:rsid w:val="00673939"/>
    <w:rsid w:val="00673ED4"/>
    <w:rsid w:val="00676B1E"/>
    <w:rsid w:val="006802CE"/>
    <w:rsid w:val="0068167F"/>
    <w:rsid w:val="00683C50"/>
    <w:rsid w:val="00685E24"/>
    <w:rsid w:val="00690E23"/>
    <w:rsid w:val="00693253"/>
    <w:rsid w:val="00694B21"/>
    <w:rsid w:val="006955E9"/>
    <w:rsid w:val="00695A2F"/>
    <w:rsid w:val="00696673"/>
    <w:rsid w:val="0069715C"/>
    <w:rsid w:val="006A02D0"/>
    <w:rsid w:val="006A1BA9"/>
    <w:rsid w:val="006A4414"/>
    <w:rsid w:val="006A5268"/>
    <w:rsid w:val="006A7AB8"/>
    <w:rsid w:val="006B0DA8"/>
    <w:rsid w:val="006B20CF"/>
    <w:rsid w:val="006B78C9"/>
    <w:rsid w:val="006C2C9B"/>
    <w:rsid w:val="006C3E07"/>
    <w:rsid w:val="006C42B5"/>
    <w:rsid w:val="006C50DB"/>
    <w:rsid w:val="006C5D2F"/>
    <w:rsid w:val="006C7FAD"/>
    <w:rsid w:val="006D12CB"/>
    <w:rsid w:val="006D28ED"/>
    <w:rsid w:val="006D2B56"/>
    <w:rsid w:val="006D6282"/>
    <w:rsid w:val="006E05E6"/>
    <w:rsid w:val="006E15A5"/>
    <w:rsid w:val="006E33FA"/>
    <w:rsid w:val="006E4D69"/>
    <w:rsid w:val="006E4DBC"/>
    <w:rsid w:val="006F0F08"/>
    <w:rsid w:val="006F1AE5"/>
    <w:rsid w:val="006F39DD"/>
    <w:rsid w:val="006F3DC6"/>
    <w:rsid w:val="006F4AB4"/>
    <w:rsid w:val="006F51D9"/>
    <w:rsid w:val="006F7902"/>
    <w:rsid w:val="006F7981"/>
    <w:rsid w:val="00700892"/>
    <w:rsid w:val="0070254C"/>
    <w:rsid w:val="00703C7D"/>
    <w:rsid w:val="00703FA0"/>
    <w:rsid w:val="00712964"/>
    <w:rsid w:val="0071371D"/>
    <w:rsid w:val="007155F4"/>
    <w:rsid w:val="00715D65"/>
    <w:rsid w:val="00716200"/>
    <w:rsid w:val="00717CA6"/>
    <w:rsid w:val="00720CC5"/>
    <w:rsid w:val="007223EB"/>
    <w:rsid w:val="00722921"/>
    <w:rsid w:val="00724305"/>
    <w:rsid w:val="00724887"/>
    <w:rsid w:val="00724E14"/>
    <w:rsid w:val="007254E4"/>
    <w:rsid w:val="00726DFD"/>
    <w:rsid w:val="007270AC"/>
    <w:rsid w:val="00727FFE"/>
    <w:rsid w:val="00733457"/>
    <w:rsid w:val="007411D5"/>
    <w:rsid w:val="0074189F"/>
    <w:rsid w:val="00744212"/>
    <w:rsid w:val="00745BCF"/>
    <w:rsid w:val="00746AFE"/>
    <w:rsid w:val="007511F9"/>
    <w:rsid w:val="007554DC"/>
    <w:rsid w:val="007564AE"/>
    <w:rsid w:val="007564D4"/>
    <w:rsid w:val="007579F0"/>
    <w:rsid w:val="007614A2"/>
    <w:rsid w:val="0076342F"/>
    <w:rsid w:val="00765AC2"/>
    <w:rsid w:val="00765CF8"/>
    <w:rsid w:val="00770770"/>
    <w:rsid w:val="0077382A"/>
    <w:rsid w:val="00774116"/>
    <w:rsid w:val="007753E1"/>
    <w:rsid w:val="007769FC"/>
    <w:rsid w:val="007775C7"/>
    <w:rsid w:val="00777649"/>
    <w:rsid w:val="00782212"/>
    <w:rsid w:val="00783990"/>
    <w:rsid w:val="007841EE"/>
    <w:rsid w:val="00785867"/>
    <w:rsid w:val="00785CFF"/>
    <w:rsid w:val="00785F65"/>
    <w:rsid w:val="00787BC6"/>
    <w:rsid w:val="00787FA0"/>
    <w:rsid w:val="00790ADC"/>
    <w:rsid w:val="007915C7"/>
    <w:rsid w:val="00794E04"/>
    <w:rsid w:val="007977CC"/>
    <w:rsid w:val="007A38B4"/>
    <w:rsid w:val="007A4CD6"/>
    <w:rsid w:val="007A50CC"/>
    <w:rsid w:val="007A6C83"/>
    <w:rsid w:val="007A7367"/>
    <w:rsid w:val="007B0B35"/>
    <w:rsid w:val="007B2C86"/>
    <w:rsid w:val="007B4253"/>
    <w:rsid w:val="007C12AF"/>
    <w:rsid w:val="007C3E60"/>
    <w:rsid w:val="007C76D2"/>
    <w:rsid w:val="007D166B"/>
    <w:rsid w:val="007D408A"/>
    <w:rsid w:val="007D46AD"/>
    <w:rsid w:val="007D6168"/>
    <w:rsid w:val="007E09BF"/>
    <w:rsid w:val="007E0BA9"/>
    <w:rsid w:val="007E2C67"/>
    <w:rsid w:val="007E64C8"/>
    <w:rsid w:val="007E7183"/>
    <w:rsid w:val="007E7AD5"/>
    <w:rsid w:val="007F1178"/>
    <w:rsid w:val="007F2FF4"/>
    <w:rsid w:val="007F3064"/>
    <w:rsid w:val="007F52F3"/>
    <w:rsid w:val="00800BD7"/>
    <w:rsid w:val="008032E3"/>
    <w:rsid w:val="00805865"/>
    <w:rsid w:val="00810EB8"/>
    <w:rsid w:val="00812EA6"/>
    <w:rsid w:val="0082098E"/>
    <w:rsid w:val="0082311B"/>
    <w:rsid w:val="008247F7"/>
    <w:rsid w:val="0082599A"/>
    <w:rsid w:val="0082642B"/>
    <w:rsid w:val="008309AB"/>
    <w:rsid w:val="00833ACD"/>
    <w:rsid w:val="00841319"/>
    <w:rsid w:val="008413AA"/>
    <w:rsid w:val="008418B5"/>
    <w:rsid w:val="00843230"/>
    <w:rsid w:val="00845220"/>
    <w:rsid w:val="008454AF"/>
    <w:rsid w:val="00845CFB"/>
    <w:rsid w:val="00846F85"/>
    <w:rsid w:val="00847C9D"/>
    <w:rsid w:val="00850519"/>
    <w:rsid w:val="00851BB2"/>
    <w:rsid w:val="00854A21"/>
    <w:rsid w:val="008566FD"/>
    <w:rsid w:val="008570D4"/>
    <w:rsid w:val="00857A64"/>
    <w:rsid w:val="0086111A"/>
    <w:rsid w:val="008611C3"/>
    <w:rsid w:val="00863551"/>
    <w:rsid w:val="00870897"/>
    <w:rsid w:val="00871CC0"/>
    <w:rsid w:val="008745BC"/>
    <w:rsid w:val="00875A47"/>
    <w:rsid w:val="008766E0"/>
    <w:rsid w:val="008769AD"/>
    <w:rsid w:val="00882021"/>
    <w:rsid w:val="00882B56"/>
    <w:rsid w:val="00882BE3"/>
    <w:rsid w:val="00882C50"/>
    <w:rsid w:val="00884CF7"/>
    <w:rsid w:val="00886113"/>
    <w:rsid w:val="00886CEE"/>
    <w:rsid w:val="0089039F"/>
    <w:rsid w:val="00890F2C"/>
    <w:rsid w:val="008928A6"/>
    <w:rsid w:val="008937ED"/>
    <w:rsid w:val="00894896"/>
    <w:rsid w:val="00895A59"/>
    <w:rsid w:val="008979B8"/>
    <w:rsid w:val="00897A15"/>
    <w:rsid w:val="008A1DFC"/>
    <w:rsid w:val="008A1E2A"/>
    <w:rsid w:val="008A312E"/>
    <w:rsid w:val="008A4193"/>
    <w:rsid w:val="008A5524"/>
    <w:rsid w:val="008A5FA8"/>
    <w:rsid w:val="008A7865"/>
    <w:rsid w:val="008B1FC8"/>
    <w:rsid w:val="008B3EF8"/>
    <w:rsid w:val="008B50F2"/>
    <w:rsid w:val="008B60B6"/>
    <w:rsid w:val="008C0434"/>
    <w:rsid w:val="008C13AE"/>
    <w:rsid w:val="008C381C"/>
    <w:rsid w:val="008C482B"/>
    <w:rsid w:val="008C69BE"/>
    <w:rsid w:val="008C6F90"/>
    <w:rsid w:val="008D098C"/>
    <w:rsid w:val="008D1099"/>
    <w:rsid w:val="008D17F5"/>
    <w:rsid w:val="008D299D"/>
    <w:rsid w:val="008D46F3"/>
    <w:rsid w:val="008D750A"/>
    <w:rsid w:val="008D7FA9"/>
    <w:rsid w:val="008E03D7"/>
    <w:rsid w:val="008E43E4"/>
    <w:rsid w:val="008E56D1"/>
    <w:rsid w:val="008E61AF"/>
    <w:rsid w:val="008E6D09"/>
    <w:rsid w:val="008E71E5"/>
    <w:rsid w:val="008F0D2D"/>
    <w:rsid w:val="008F0EA5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903B22"/>
    <w:rsid w:val="00904D88"/>
    <w:rsid w:val="00910C9D"/>
    <w:rsid w:val="009110BE"/>
    <w:rsid w:val="00911282"/>
    <w:rsid w:val="00912447"/>
    <w:rsid w:val="00915FD9"/>
    <w:rsid w:val="00916791"/>
    <w:rsid w:val="0092038A"/>
    <w:rsid w:val="009216D5"/>
    <w:rsid w:val="00921980"/>
    <w:rsid w:val="009234E4"/>
    <w:rsid w:val="00926546"/>
    <w:rsid w:val="0092786D"/>
    <w:rsid w:val="009309C2"/>
    <w:rsid w:val="00933BD2"/>
    <w:rsid w:val="00933C3E"/>
    <w:rsid w:val="00937C2C"/>
    <w:rsid w:val="009409E9"/>
    <w:rsid w:val="009442E1"/>
    <w:rsid w:val="00946541"/>
    <w:rsid w:val="00947214"/>
    <w:rsid w:val="00947FE2"/>
    <w:rsid w:val="00950368"/>
    <w:rsid w:val="00950A39"/>
    <w:rsid w:val="00951538"/>
    <w:rsid w:val="00951C73"/>
    <w:rsid w:val="00952026"/>
    <w:rsid w:val="009560E8"/>
    <w:rsid w:val="0095669A"/>
    <w:rsid w:val="009568EF"/>
    <w:rsid w:val="00957E28"/>
    <w:rsid w:val="009606DB"/>
    <w:rsid w:val="0096301C"/>
    <w:rsid w:val="009679BC"/>
    <w:rsid w:val="00971214"/>
    <w:rsid w:val="0097125C"/>
    <w:rsid w:val="00975034"/>
    <w:rsid w:val="00976FD7"/>
    <w:rsid w:val="0097715B"/>
    <w:rsid w:val="00983332"/>
    <w:rsid w:val="00984B78"/>
    <w:rsid w:val="00986C86"/>
    <w:rsid w:val="00990ECD"/>
    <w:rsid w:val="0099337D"/>
    <w:rsid w:val="0099547C"/>
    <w:rsid w:val="00995FA4"/>
    <w:rsid w:val="0099616D"/>
    <w:rsid w:val="00997580"/>
    <w:rsid w:val="00997CCD"/>
    <w:rsid w:val="009A15CD"/>
    <w:rsid w:val="009A22EB"/>
    <w:rsid w:val="009A4904"/>
    <w:rsid w:val="009A63B2"/>
    <w:rsid w:val="009B0596"/>
    <w:rsid w:val="009B0C14"/>
    <w:rsid w:val="009B1395"/>
    <w:rsid w:val="009B3C67"/>
    <w:rsid w:val="009B6B47"/>
    <w:rsid w:val="009C1884"/>
    <w:rsid w:val="009C7E40"/>
    <w:rsid w:val="009D19F3"/>
    <w:rsid w:val="009D2EA4"/>
    <w:rsid w:val="009D4D98"/>
    <w:rsid w:val="009E0AD8"/>
    <w:rsid w:val="009E7A1B"/>
    <w:rsid w:val="009F0103"/>
    <w:rsid w:val="009F094D"/>
    <w:rsid w:val="009F2208"/>
    <w:rsid w:val="009F279A"/>
    <w:rsid w:val="009F2836"/>
    <w:rsid w:val="009F2E19"/>
    <w:rsid w:val="009F39DF"/>
    <w:rsid w:val="009F50B4"/>
    <w:rsid w:val="009F548F"/>
    <w:rsid w:val="009F5C54"/>
    <w:rsid w:val="009F61F9"/>
    <w:rsid w:val="009F67C5"/>
    <w:rsid w:val="009F6F9B"/>
    <w:rsid w:val="00A014C3"/>
    <w:rsid w:val="00A02A46"/>
    <w:rsid w:val="00A04114"/>
    <w:rsid w:val="00A10151"/>
    <w:rsid w:val="00A1017D"/>
    <w:rsid w:val="00A10902"/>
    <w:rsid w:val="00A11CAB"/>
    <w:rsid w:val="00A1576C"/>
    <w:rsid w:val="00A2033A"/>
    <w:rsid w:val="00A2447F"/>
    <w:rsid w:val="00A26A60"/>
    <w:rsid w:val="00A32594"/>
    <w:rsid w:val="00A32666"/>
    <w:rsid w:val="00A32C41"/>
    <w:rsid w:val="00A33378"/>
    <w:rsid w:val="00A35927"/>
    <w:rsid w:val="00A35F9F"/>
    <w:rsid w:val="00A36E4E"/>
    <w:rsid w:val="00A40967"/>
    <w:rsid w:val="00A40B6F"/>
    <w:rsid w:val="00A42355"/>
    <w:rsid w:val="00A42365"/>
    <w:rsid w:val="00A4256B"/>
    <w:rsid w:val="00A437E1"/>
    <w:rsid w:val="00A45CE7"/>
    <w:rsid w:val="00A5101C"/>
    <w:rsid w:val="00A51A8D"/>
    <w:rsid w:val="00A51F48"/>
    <w:rsid w:val="00A5443F"/>
    <w:rsid w:val="00A551A8"/>
    <w:rsid w:val="00A55792"/>
    <w:rsid w:val="00A56E24"/>
    <w:rsid w:val="00A5742A"/>
    <w:rsid w:val="00A61C44"/>
    <w:rsid w:val="00A637AB"/>
    <w:rsid w:val="00A65304"/>
    <w:rsid w:val="00A670B3"/>
    <w:rsid w:val="00A67AD5"/>
    <w:rsid w:val="00A70D51"/>
    <w:rsid w:val="00A73910"/>
    <w:rsid w:val="00A75082"/>
    <w:rsid w:val="00A75C4F"/>
    <w:rsid w:val="00A809B2"/>
    <w:rsid w:val="00A830EA"/>
    <w:rsid w:val="00A834FF"/>
    <w:rsid w:val="00A843E4"/>
    <w:rsid w:val="00A84B85"/>
    <w:rsid w:val="00A8514D"/>
    <w:rsid w:val="00A853AF"/>
    <w:rsid w:val="00A8700C"/>
    <w:rsid w:val="00A934DC"/>
    <w:rsid w:val="00A93DC0"/>
    <w:rsid w:val="00A95422"/>
    <w:rsid w:val="00A96B33"/>
    <w:rsid w:val="00AA002A"/>
    <w:rsid w:val="00AA0A72"/>
    <w:rsid w:val="00AA2919"/>
    <w:rsid w:val="00AA2B7B"/>
    <w:rsid w:val="00AA3096"/>
    <w:rsid w:val="00AA5B3E"/>
    <w:rsid w:val="00AA5D0D"/>
    <w:rsid w:val="00AB1F0D"/>
    <w:rsid w:val="00AB2EDA"/>
    <w:rsid w:val="00AB3577"/>
    <w:rsid w:val="00AB4E65"/>
    <w:rsid w:val="00AB5C5F"/>
    <w:rsid w:val="00AB5C72"/>
    <w:rsid w:val="00AC4D38"/>
    <w:rsid w:val="00AC5508"/>
    <w:rsid w:val="00AC5F57"/>
    <w:rsid w:val="00AC6914"/>
    <w:rsid w:val="00AC6B73"/>
    <w:rsid w:val="00AC7942"/>
    <w:rsid w:val="00AC7A2A"/>
    <w:rsid w:val="00AC7DCA"/>
    <w:rsid w:val="00AD03ED"/>
    <w:rsid w:val="00AD10CC"/>
    <w:rsid w:val="00AD1C5C"/>
    <w:rsid w:val="00AD335F"/>
    <w:rsid w:val="00AD3EB7"/>
    <w:rsid w:val="00AD5F47"/>
    <w:rsid w:val="00AE108B"/>
    <w:rsid w:val="00AE2B58"/>
    <w:rsid w:val="00AF283F"/>
    <w:rsid w:val="00AF3779"/>
    <w:rsid w:val="00AF4685"/>
    <w:rsid w:val="00AF4CB6"/>
    <w:rsid w:val="00AF4E5A"/>
    <w:rsid w:val="00AF7A34"/>
    <w:rsid w:val="00B02EE5"/>
    <w:rsid w:val="00B0433C"/>
    <w:rsid w:val="00B04DA9"/>
    <w:rsid w:val="00B055A2"/>
    <w:rsid w:val="00B07D86"/>
    <w:rsid w:val="00B10F00"/>
    <w:rsid w:val="00B111BE"/>
    <w:rsid w:val="00B1567A"/>
    <w:rsid w:val="00B1595C"/>
    <w:rsid w:val="00B21AAF"/>
    <w:rsid w:val="00B21B4F"/>
    <w:rsid w:val="00B22928"/>
    <w:rsid w:val="00B31BBF"/>
    <w:rsid w:val="00B33A17"/>
    <w:rsid w:val="00B34F44"/>
    <w:rsid w:val="00B378A1"/>
    <w:rsid w:val="00B4155F"/>
    <w:rsid w:val="00B4178C"/>
    <w:rsid w:val="00B428E3"/>
    <w:rsid w:val="00B428EC"/>
    <w:rsid w:val="00B43213"/>
    <w:rsid w:val="00B43B4B"/>
    <w:rsid w:val="00B465B0"/>
    <w:rsid w:val="00B473A4"/>
    <w:rsid w:val="00B516EF"/>
    <w:rsid w:val="00B53D92"/>
    <w:rsid w:val="00B5516C"/>
    <w:rsid w:val="00B55B63"/>
    <w:rsid w:val="00B5772A"/>
    <w:rsid w:val="00B63422"/>
    <w:rsid w:val="00B658A8"/>
    <w:rsid w:val="00B65FDE"/>
    <w:rsid w:val="00B67DF4"/>
    <w:rsid w:val="00B7092F"/>
    <w:rsid w:val="00B745FD"/>
    <w:rsid w:val="00B76020"/>
    <w:rsid w:val="00B763A9"/>
    <w:rsid w:val="00B7772F"/>
    <w:rsid w:val="00B77F8F"/>
    <w:rsid w:val="00B807D8"/>
    <w:rsid w:val="00B824C7"/>
    <w:rsid w:val="00B837CC"/>
    <w:rsid w:val="00B85FC9"/>
    <w:rsid w:val="00B861F6"/>
    <w:rsid w:val="00B929D7"/>
    <w:rsid w:val="00B941FD"/>
    <w:rsid w:val="00B94B7C"/>
    <w:rsid w:val="00B95696"/>
    <w:rsid w:val="00B95A2E"/>
    <w:rsid w:val="00B97B4A"/>
    <w:rsid w:val="00BA6467"/>
    <w:rsid w:val="00BB154E"/>
    <w:rsid w:val="00BB2688"/>
    <w:rsid w:val="00BB31CF"/>
    <w:rsid w:val="00BB37FB"/>
    <w:rsid w:val="00BB4E3C"/>
    <w:rsid w:val="00BB71ED"/>
    <w:rsid w:val="00BB7958"/>
    <w:rsid w:val="00BC2F17"/>
    <w:rsid w:val="00BC6A79"/>
    <w:rsid w:val="00BC7547"/>
    <w:rsid w:val="00BC7D1F"/>
    <w:rsid w:val="00BD0DE9"/>
    <w:rsid w:val="00BD2E02"/>
    <w:rsid w:val="00BD2F61"/>
    <w:rsid w:val="00BD60B0"/>
    <w:rsid w:val="00BD69CF"/>
    <w:rsid w:val="00BE0040"/>
    <w:rsid w:val="00BE251D"/>
    <w:rsid w:val="00BE2D7F"/>
    <w:rsid w:val="00BE6B4F"/>
    <w:rsid w:val="00BE7E27"/>
    <w:rsid w:val="00BE7F37"/>
    <w:rsid w:val="00BF1353"/>
    <w:rsid w:val="00BF1FCA"/>
    <w:rsid w:val="00BF2B79"/>
    <w:rsid w:val="00BF3F7E"/>
    <w:rsid w:val="00BF40D0"/>
    <w:rsid w:val="00BF4685"/>
    <w:rsid w:val="00BF4736"/>
    <w:rsid w:val="00BF77FC"/>
    <w:rsid w:val="00BF795F"/>
    <w:rsid w:val="00BF7C67"/>
    <w:rsid w:val="00BF7F0B"/>
    <w:rsid w:val="00C02681"/>
    <w:rsid w:val="00C06203"/>
    <w:rsid w:val="00C06A50"/>
    <w:rsid w:val="00C10A77"/>
    <w:rsid w:val="00C11536"/>
    <w:rsid w:val="00C11D3E"/>
    <w:rsid w:val="00C12461"/>
    <w:rsid w:val="00C16ADD"/>
    <w:rsid w:val="00C17060"/>
    <w:rsid w:val="00C225A8"/>
    <w:rsid w:val="00C24451"/>
    <w:rsid w:val="00C278F2"/>
    <w:rsid w:val="00C30FBA"/>
    <w:rsid w:val="00C330CB"/>
    <w:rsid w:val="00C335A8"/>
    <w:rsid w:val="00C33CF4"/>
    <w:rsid w:val="00C34639"/>
    <w:rsid w:val="00C34692"/>
    <w:rsid w:val="00C36165"/>
    <w:rsid w:val="00C4066F"/>
    <w:rsid w:val="00C41560"/>
    <w:rsid w:val="00C4680B"/>
    <w:rsid w:val="00C50284"/>
    <w:rsid w:val="00C51728"/>
    <w:rsid w:val="00C53E86"/>
    <w:rsid w:val="00C55414"/>
    <w:rsid w:val="00C6112B"/>
    <w:rsid w:val="00C61931"/>
    <w:rsid w:val="00C66330"/>
    <w:rsid w:val="00C66FEC"/>
    <w:rsid w:val="00C73AFD"/>
    <w:rsid w:val="00C76D2B"/>
    <w:rsid w:val="00C771DA"/>
    <w:rsid w:val="00C77D27"/>
    <w:rsid w:val="00C77DDF"/>
    <w:rsid w:val="00C77F8C"/>
    <w:rsid w:val="00C80688"/>
    <w:rsid w:val="00C806C5"/>
    <w:rsid w:val="00C814B0"/>
    <w:rsid w:val="00C81A10"/>
    <w:rsid w:val="00C82CC2"/>
    <w:rsid w:val="00C82D64"/>
    <w:rsid w:val="00C832F3"/>
    <w:rsid w:val="00C83A82"/>
    <w:rsid w:val="00C8641F"/>
    <w:rsid w:val="00C907B8"/>
    <w:rsid w:val="00C91C51"/>
    <w:rsid w:val="00C9339F"/>
    <w:rsid w:val="00C93750"/>
    <w:rsid w:val="00C96C8E"/>
    <w:rsid w:val="00C97870"/>
    <w:rsid w:val="00C97D4C"/>
    <w:rsid w:val="00CA017D"/>
    <w:rsid w:val="00CA1121"/>
    <w:rsid w:val="00CA4E0C"/>
    <w:rsid w:val="00CA5DDC"/>
    <w:rsid w:val="00CA5E45"/>
    <w:rsid w:val="00CA6F99"/>
    <w:rsid w:val="00CA7AC3"/>
    <w:rsid w:val="00CB04A3"/>
    <w:rsid w:val="00CB0B2B"/>
    <w:rsid w:val="00CB0D33"/>
    <w:rsid w:val="00CB3231"/>
    <w:rsid w:val="00CB562D"/>
    <w:rsid w:val="00CB6F57"/>
    <w:rsid w:val="00CC5600"/>
    <w:rsid w:val="00CC72E7"/>
    <w:rsid w:val="00CC731C"/>
    <w:rsid w:val="00CD0648"/>
    <w:rsid w:val="00CD0B89"/>
    <w:rsid w:val="00CD15F2"/>
    <w:rsid w:val="00CD1799"/>
    <w:rsid w:val="00CD2F1A"/>
    <w:rsid w:val="00CD57AF"/>
    <w:rsid w:val="00CD7192"/>
    <w:rsid w:val="00CD7495"/>
    <w:rsid w:val="00CE1741"/>
    <w:rsid w:val="00CE43CF"/>
    <w:rsid w:val="00CE774E"/>
    <w:rsid w:val="00CE7A79"/>
    <w:rsid w:val="00CF0F84"/>
    <w:rsid w:val="00CF4C34"/>
    <w:rsid w:val="00CF51A6"/>
    <w:rsid w:val="00CF5239"/>
    <w:rsid w:val="00CF5830"/>
    <w:rsid w:val="00CF7045"/>
    <w:rsid w:val="00D0083C"/>
    <w:rsid w:val="00D00D2B"/>
    <w:rsid w:val="00D010BE"/>
    <w:rsid w:val="00D0344F"/>
    <w:rsid w:val="00D042AE"/>
    <w:rsid w:val="00D07EB2"/>
    <w:rsid w:val="00D134A8"/>
    <w:rsid w:val="00D15654"/>
    <w:rsid w:val="00D171C9"/>
    <w:rsid w:val="00D20F60"/>
    <w:rsid w:val="00D23422"/>
    <w:rsid w:val="00D23B21"/>
    <w:rsid w:val="00D3081E"/>
    <w:rsid w:val="00D3403B"/>
    <w:rsid w:val="00D342B6"/>
    <w:rsid w:val="00D37A62"/>
    <w:rsid w:val="00D41960"/>
    <w:rsid w:val="00D42799"/>
    <w:rsid w:val="00D437FC"/>
    <w:rsid w:val="00D44C90"/>
    <w:rsid w:val="00D47F95"/>
    <w:rsid w:val="00D508C6"/>
    <w:rsid w:val="00D51D9C"/>
    <w:rsid w:val="00D536C4"/>
    <w:rsid w:val="00D53E34"/>
    <w:rsid w:val="00D54652"/>
    <w:rsid w:val="00D60F4F"/>
    <w:rsid w:val="00D6187A"/>
    <w:rsid w:val="00D62727"/>
    <w:rsid w:val="00D627A4"/>
    <w:rsid w:val="00D64084"/>
    <w:rsid w:val="00D6501E"/>
    <w:rsid w:val="00D65490"/>
    <w:rsid w:val="00D722D9"/>
    <w:rsid w:val="00D72A60"/>
    <w:rsid w:val="00D73EB4"/>
    <w:rsid w:val="00D7448E"/>
    <w:rsid w:val="00D7471E"/>
    <w:rsid w:val="00D74CD0"/>
    <w:rsid w:val="00D761E2"/>
    <w:rsid w:val="00D7666F"/>
    <w:rsid w:val="00D766CC"/>
    <w:rsid w:val="00D76AC0"/>
    <w:rsid w:val="00D7749E"/>
    <w:rsid w:val="00D80FBC"/>
    <w:rsid w:val="00D856B7"/>
    <w:rsid w:val="00D85A2B"/>
    <w:rsid w:val="00D85B1E"/>
    <w:rsid w:val="00D90756"/>
    <w:rsid w:val="00D91E41"/>
    <w:rsid w:val="00DA0DC6"/>
    <w:rsid w:val="00DA13F3"/>
    <w:rsid w:val="00DA30A8"/>
    <w:rsid w:val="00DB0155"/>
    <w:rsid w:val="00DB48B8"/>
    <w:rsid w:val="00DC0ECF"/>
    <w:rsid w:val="00DC21AF"/>
    <w:rsid w:val="00DC431A"/>
    <w:rsid w:val="00DC6868"/>
    <w:rsid w:val="00DD0D73"/>
    <w:rsid w:val="00DD2FD1"/>
    <w:rsid w:val="00DD3C58"/>
    <w:rsid w:val="00DD4ADF"/>
    <w:rsid w:val="00DD5BCF"/>
    <w:rsid w:val="00DD6691"/>
    <w:rsid w:val="00DE1000"/>
    <w:rsid w:val="00DE32CA"/>
    <w:rsid w:val="00DE42D2"/>
    <w:rsid w:val="00DF1DF5"/>
    <w:rsid w:val="00DF30B4"/>
    <w:rsid w:val="00DF37BA"/>
    <w:rsid w:val="00DF3B3C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5033"/>
    <w:rsid w:val="00E07F94"/>
    <w:rsid w:val="00E1001E"/>
    <w:rsid w:val="00E10B97"/>
    <w:rsid w:val="00E10D5A"/>
    <w:rsid w:val="00E11CCF"/>
    <w:rsid w:val="00E17199"/>
    <w:rsid w:val="00E1755C"/>
    <w:rsid w:val="00E211B2"/>
    <w:rsid w:val="00E2174D"/>
    <w:rsid w:val="00E22FC2"/>
    <w:rsid w:val="00E230CC"/>
    <w:rsid w:val="00E2452C"/>
    <w:rsid w:val="00E264AE"/>
    <w:rsid w:val="00E26FA7"/>
    <w:rsid w:val="00E27B29"/>
    <w:rsid w:val="00E3002A"/>
    <w:rsid w:val="00E35CA9"/>
    <w:rsid w:val="00E40ABC"/>
    <w:rsid w:val="00E43D4C"/>
    <w:rsid w:val="00E45A48"/>
    <w:rsid w:val="00E46423"/>
    <w:rsid w:val="00E467A2"/>
    <w:rsid w:val="00E46D3B"/>
    <w:rsid w:val="00E52797"/>
    <w:rsid w:val="00E52DA9"/>
    <w:rsid w:val="00E54050"/>
    <w:rsid w:val="00E54F3C"/>
    <w:rsid w:val="00E550CC"/>
    <w:rsid w:val="00E56756"/>
    <w:rsid w:val="00E6263E"/>
    <w:rsid w:val="00E62D1F"/>
    <w:rsid w:val="00E64BEA"/>
    <w:rsid w:val="00E65786"/>
    <w:rsid w:val="00E65DA1"/>
    <w:rsid w:val="00E668FE"/>
    <w:rsid w:val="00E70095"/>
    <w:rsid w:val="00E731FB"/>
    <w:rsid w:val="00E776FB"/>
    <w:rsid w:val="00E80054"/>
    <w:rsid w:val="00E81A45"/>
    <w:rsid w:val="00E83FB7"/>
    <w:rsid w:val="00E8797C"/>
    <w:rsid w:val="00E904FB"/>
    <w:rsid w:val="00E90922"/>
    <w:rsid w:val="00E93245"/>
    <w:rsid w:val="00E95F23"/>
    <w:rsid w:val="00E96922"/>
    <w:rsid w:val="00E972E4"/>
    <w:rsid w:val="00EA39FE"/>
    <w:rsid w:val="00EA45D7"/>
    <w:rsid w:val="00EA76DA"/>
    <w:rsid w:val="00EB1E44"/>
    <w:rsid w:val="00EB32E9"/>
    <w:rsid w:val="00EB38D0"/>
    <w:rsid w:val="00EB4997"/>
    <w:rsid w:val="00EB4A9D"/>
    <w:rsid w:val="00EB6BE1"/>
    <w:rsid w:val="00EC0CBC"/>
    <w:rsid w:val="00EC23B3"/>
    <w:rsid w:val="00EC458C"/>
    <w:rsid w:val="00EC458F"/>
    <w:rsid w:val="00EC60C2"/>
    <w:rsid w:val="00EC6472"/>
    <w:rsid w:val="00ED07BF"/>
    <w:rsid w:val="00ED27EF"/>
    <w:rsid w:val="00ED44B3"/>
    <w:rsid w:val="00ED755D"/>
    <w:rsid w:val="00ED7F43"/>
    <w:rsid w:val="00EE0BEB"/>
    <w:rsid w:val="00EE484E"/>
    <w:rsid w:val="00EE5BF5"/>
    <w:rsid w:val="00EF01FC"/>
    <w:rsid w:val="00EF144C"/>
    <w:rsid w:val="00EF2477"/>
    <w:rsid w:val="00EF40F6"/>
    <w:rsid w:val="00EF57C7"/>
    <w:rsid w:val="00EF5FD1"/>
    <w:rsid w:val="00F00263"/>
    <w:rsid w:val="00F02CAF"/>
    <w:rsid w:val="00F038A3"/>
    <w:rsid w:val="00F041B3"/>
    <w:rsid w:val="00F04C01"/>
    <w:rsid w:val="00F062A5"/>
    <w:rsid w:val="00F10506"/>
    <w:rsid w:val="00F10DAD"/>
    <w:rsid w:val="00F134DD"/>
    <w:rsid w:val="00F15EAC"/>
    <w:rsid w:val="00F1631F"/>
    <w:rsid w:val="00F167C1"/>
    <w:rsid w:val="00F1791E"/>
    <w:rsid w:val="00F17B64"/>
    <w:rsid w:val="00F17BB8"/>
    <w:rsid w:val="00F17E5D"/>
    <w:rsid w:val="00F20997"/>
    <w:rsid w:val="00F20A8C"/>
    <w:rsid w:val="00F231D8"/>
    <w:rsid w:val="00F2334F"/>
    <w:rsid w:val="00F27501"/>
    <w:rsid w:val="00F27BFB"/>
    <w:rsid w:val="00F30637"/>
    <w:rsid w:val="00F30AD6"/>
    <w:rsid w:val="00F325DD"/>
    <w:rsid w:val="00F33552"/>
    <w:rsid w:val="00F3441B"/>
    <w:rsid w:val="00F344A5"/>
    <w:rsid w:val="00F345C4"/>
    <w:rsid w:val="00F34C39"/>
    <w:rsid w:val="00F351C4"/>
    <w:rsid w:val="00F37999"/>
    <w:rsid w:val="00F418A6"/>
    <w:rsid w:val="00F44673"/>
    <w:rsid w:val="00F45DE9"/>
    <w:rsid w:val="00F506E7"/>
    <w:rsid w:val="00F50B48"/>
    <w:rsid w:val="00F52409"/>
    <w:rsid w:val="00F5331A"/>
    <w:rsid w:val="00F5350A"/>
    <w:rsid w:val="00F55322"/>
    <w:rsid w:val="00F56771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80C60"/>
    <w:rsid w:val="00F817EF"/>
    <w:rsid w:val="00F818DA"/>
    <w:rsid w:val="00F8230C"/>
    <w:rsid w:val="00F84F7F"/>
    <w:rsid w:val="00F85A86"/>
    <w:rsid w:val="00F86404"/>
    <w:rsid w:val="00F87355"/>
    <w:rsid w:val="00F87E9E"/>
    <w:rsid w:val="00F90C04"/>
    <w:rsid w:val="00F90ED8"/>
    <w:rsid w:val="00F93A5E"/>
    <w:rsid w:val="00F93A9D"/>
    <w:rsid w:val="00F9513A"/>
    <w:rsid w:val="00F9559E"/>
    <w:rsid w:val="00FA1C51"/>
    <w:rsid w:val="00FA1E40"/>
    <w:rsid w:val="00FA1E56"/>
    <w:rsid w:val="00FA3788"/>
    <w:rsid w:val="00FA388F"/>
    <w:rsid w:val="00FA4FEA"/>
    <w:rsid w:val="00FA5A0F"/>
    <w:rsid w:val="00FB20F1"/>
    <w:rsid w:val="00FB27B4"/>
    <w:rsid w:val="00FB477A"/>
    <w:rsid w:val="00FB5847"/>
    <w:rsid w:val="00FB6378"/>
    <w:rsid w:val="00FB7316"/>
    <w:rsid w:val="00FB7387"/>
    <w:rsid w:val="00FC1946"/>
    <w:rsid w:val="00FC20C5"/>
    <w:rsid w:val="00FC2C46"/>
    <w:rsid w:val="00FC3098"/>
    <w:rsid w:val="00FC3208"/>
    <w:rsid w:val="00FC49BA"/>
    <w:rsid w:val="00FC751E"/>
    <w:rsid w:val="00FC781C"/>
    <w:rsid w:val="00FD1152"/>
    <w:rsid w:val="00FD3A3A"/>
    <w:rsid w:val="00FD4D65"/>
    <w:rsid w:val="00FD57D4"/>
    <w:rsid w:val="00FD66AF"/>
    <w:rsid w:val="00FD69BD"/>
    <w:rsid w:val="00FE2A45"/>
    <w:rsid w:val="00FE33EC"/>
    <w:rsid w:val="00FE39D1"/>
    <w:rsid w:val="00FE569B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C0099E40-61AD-4D1D-9403-C2FB84E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0"/>
    <w:rsid w:val="000F0777"/>
  </w:style>
  <w:style w:type="character" w:customStyle="1" w:styleId="13">
    <w:name w:val="Неразрешенное упоминание1"/>
    <w:basedOn w:val="a0"/>
    <w:uiPriority w:val="99"/>
    <w:semiHidden/>
    <w:unhideWhenUsed/>
    <w:rsid w:val="00657DB3"/>
    <w:rPr>
      <w:color w:val="605E5C"/>
      <w:shd w:val="clear" w:color="auto" w:fill="E1DFDD"/>
    </w:rPr>
  </w:style>
  <w:style w:type="paragraph" w:styleId="afd">
    <w:name w:val="Revision"/>
    <w:hidden/>
    <w:uiPriority w:val="99"/>
    <w:semiHidden/>
    <w:rsid w:val="00553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apac-accreditation.org/publications/mra-series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asc@easc.org.by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easc@easc.org.by" TargetMode="External"/><Relationship Id="rId23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easc@easc.org.b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C9D1-A59C-46FE-8A3E-3061A53D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7898</Words>
  <Characters>45020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Батаев</dc:creator>
  <cp:lastModifiedBy>Анна Шинкарёва</cp:lastModifiedBy>
  <cp:revision>4</cp:revision>
  <cp:lastPrinted>2025-02-05T12:36:00Z</cp:lastPrinted>
  <dcterms:created xsi:type="dcterms:W3CDTF">2025-02-05T12:47:00Z</dcterms:created>
  <dcterms:modified xsi:type="dcterms:W3CDTF">2025-03-25T08:01:00Z</dcterms:modified>
</cp:coreProperties>
</file>